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16623"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65C853A9"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13E597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FFB8A6A"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FF9F054"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285AEF7"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1D961B84"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22AA4C01"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7A328CEA"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0054E2F3"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53933428" w14:textId="77777777"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14:paraId="5144BEFE" w14:textId="77777777"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14:paraId="5560040B" w14:textId="77777777"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14:paraId="5F87F7CE" w14:textId="77777777"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14:paraId="7E3A838E"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25D5EA1B"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1A82C9AE" w14:textId="77777777" w:rsidR="002D1F3C" w:rsidRPr="00BA4ED4" w:rsidRDefault="002D1F3C" w:rsidP="0003289D">
      <w:pPr>
        <w:pStyle w:val="Heading1"/>
        <w:rPr>
          <w:color w:val="auto"/>
        </w:rPr>
      </w:pPr>
    </w:p>
    <w:p w14:paraId="267FD0B5"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107687F3" w14:textId="77777777"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14:paraId="2E4A20BD"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6CD6B39F" w14:textId="42CF387D" w:rsidR="009D7B25"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del w:id="0" w:author="ERCOT" w:date="2025-10-15T08:46:00Z" w16du:dateUtc="2025-10-15T13:46:00Z">
        <w:r w:rsidR="00B21F10" w:rsidDel="003C186C">
          <w:rPr>
            <w:rFonts w:ascii="Times New Roman" w:hAnsi="Times New Roman"/>
            <w:b/>
            <w:sz w:val="36"/>
          </w:rPr>
          <w:delText>March 21, 2023</w:delText>
        </w:r>
      </w:del>
      <w:ins w:id="1" w:author="ERCOT" w:date="2025-10-15T08:46:00Z" w16du:dateUtc="2025-10-15T13:46:00Z">
        <w:r w:rsidR="003C186C">
          <w:rPr>
            <w:rFonts w:ascii="Times New Roman" w:hAnsi="Times New Roman"/>
            <w:b/>
            <w:sz w:val="36"/>
          </w:rPr>
          <w:t>TBD</w:t>
        </w:r>
      </w:ins>
      <w:r w:rsidR="00E117EE">
        <w:rPr>
          <w:rFonts w:ascii="Times New Roman" w:hAnsi="Times New Roman"/>
          <w:b/>
          <w:sz w:val="36"/>
        </w:rPr>
        <w:t xml:space="preserve"> </w:t>
      </w:r>
    </w:p>
    <w:p w14:paraId="03B5C71D" w14:textId="77777777" w:rsidR="00AE08E3" w:rsidRDefault="00AE08E3" w:rsidP="0003289D">
      <w:pPr>
        <w:tabs>
          <w:tab w:val="left" w:pos="360"/>
          <w:tab w:val="left" w:pos="720"/>
          <w:tab w:val="left" w:pos="1080"/>
          <w:tab w:val="left" w:pos="1440"/>
        </w:tabs>
        <w:jc w:val="center"/>
        <w:rPr>
          <w:rFonts w:ascii="Times New Roman" w:hAnsi="Times New Roman"/>
          <w:b/>
          <w:sz w:val="36"/>
        </w:rPr>
      </w:pPr>
    </w:p>
    <w:p w14:paraId="0CB0F687" w14:textId="77777777" w:rsidR="002D1F3C" w:rsidRPr="00504E38" w:rsidRDefault="002D1F3C" w:rsidP="0003289D">
      <w:pPr>
        <w:tabs>
          <w:tab w:val="left" w:pos="360"/>
          <w:tab w:val="left" w:pos="720"/>
          <w:tab w:val="left" w:pos="1080"/>
          <w:tab w:val="left" w:pos="1440"/>
        </w:tabs>
        <w:jc w:val="both"/>
        <w:rPr>
          <w:rFonts w:ascii="Times New Roman" w:hAnsi="Times New Roman"/>
          <w:b/>
          <w:sz w:val="36"/>
        </w:rPr>
      </w:pPr>
    </w:p>
    <w:p w14:paraId="7BEE489E" w14:textId="77777777"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14:paraId="7F64E2B6"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14:paraId="5C5A5022"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14:paraId="0FC11779"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DAE3EBE"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14:paraId="20A9EB4C"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14:paraId="31B48838"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75DA9C5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14:paraId="5EAD9BB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14:paraId="453A8B2D"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14:paraId="71FA07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14:paraId="200B18A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w:t>
      </w:r>
      <w:r w:rsidR="00B715E0">
        <w:rPr>
          <w:rFonts w:ascii="Times New Roman" w:hAnsi="Times New Roman"/>
          <w:spacing w:val="-2"/>
        </w:rPr>
        <w:t>N</w:t>
      </w:r>
      <w:r w:rsidR="00ED6AEA" w:rsidRPr="00504E38">
        <w:rPr>
          <w:rFonts w:ascii="Times New Roman" w:hAnsi="Times New Roman"/>
          <w:spacing w:val="-2"/>
        </w:rPr>
        <w:t>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14:paraId="64BC660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2AA3D5D8"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14:paraId="6A4F8021"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6F368D4"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14:paraId="430943A3" w14:textId="5F795F15" w:rsidR="002D1F3C"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 xml:space="preserve">as defined in the ERCOT Bylaws Section </w:t>
      </w:r>
      <w:r w:rsidR="0014225D">
        <w:rPr>
          <w:rFonts w:ascii="Times New Roman" w:hAnsi="Times New Roman"/>
          <w:spacing w:val="-2"/>
        </w:rPr>
        <w:t>5</w:t>
      </w:r>
      <w:r w:rsidR="002008BB" w:rsidRPr="00504E38">
        <w:rPr>
          <w:rFonts w:ascii="Times New Roman" w:hAnsi="Times New Roman"/>
          <w:spacing w:val="-2"/>
        </w:rPr>
        <w:t>.1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14:paraId="01D0DE49" w14:textId="44EC55FC" w:rsidR="007B42E8" w:rsidRDefault="007B42E8"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6D72984F" w14:textId="77777777" w:rsidR="003E54F5" w:rsidRDefault="007B42E8" w:rsidP="003E54F5">
      <w:pPr>
        <w:tabs>
          <w:tab w:val="left" w:pos="360"/>
          <w:tab w:val="left" w:pos="720"/>
          <w:tab w:val="left" w:pos="1080"/>
          <w:tab w:val="left" w:pos="1440"/>
        </w:tabs>
        <w:suppressAutoHyphens/>
        <w:ind w:left="1080" w:hanging="1080"/>
        <w:jc w:val="both"/>
        <w:rPr>
          <w:rFonts w:ascii="Times New Roman" w:hAnsi="Times New Roman"/>
          <w:spacing w:val="-2"/>
        </w:rPr>
      </w:pPr>
      <w:r>
        <w:rPr>
          <w:rFonts w:ascii="Times New Roman" w:hAnsi="Times New Roman"/>
          <w:spacing w:val="-2"/>
        </w:rPr>
        <w:tab/>
      </w:r>
      <w:r>
        <w:rPr>
          <w:rFonts w:ascii="Times New Roman" w:hAnsi="Times New Roman"/>
          <w:spacing w:val="-2"/>
        </w:rPr>
        <w:tab/>
      </w:r>
      <w:r>
        <w:rPr>
          <w:rFonts w:ascii="Times New Roman" w:hAnsi="Times New Roman"/>
          <w:spacing w:val="-2"/>
        </w:rPr>
        <w:tab/>
      </w:r>
      <w:r w:rsidR="003E54F5">
        <w:rPr>
          <w:rFonts w:ascii="Times New Roman" w:hAnsi="Times New Roman"/>
          <w:spacing w:val="-2"/>
        </w:rPr>
        <w:t>TAC Representatives shall meet the following qualifications:</w:t>
      </w:r>
    </w:p>
    <w:p w14:paraId="604A016A" w14:textId="77777777" w:rsidR="003E54F5" w:rsidRDefault="003E54F5" w:rsidP="003E54F5">
      <w:pPr>
        <w:pStyle w:val="ListParagraph"/>
        <w:numPr>
          <w:ilvl w:val="0"/>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At least five years of combined electric industry experience in one or more of the below areas:</w:t>
      </w:r>
    </w:p>
    <w:p w14:paraId="12251CF2" w14:textId="77777777" w:rsidR="003E54F5" w:rsidRDefault="003E54F5" w:rsidP="003E54F5">
      <w:pPr>
        <w:pStyle w:val="ListParagraph"/>
        <w:numPr>
          <w:ilvl w:val="1"/>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Regulatory</w:t>
      </w:r>
    </w:p>
    <w:p w14:paraId="34D436CC" w14:textId="77777777" w:rsidR="003E54F5" w:rsidRPr="00DE1DB1" w:rsidRDefault="003E54F5" w:rsidP="003E54F5">
      <w:pPr>
        <w:pStyle w:val="ListParagraph"/>
        <w:numPr>
          <w:ilvl w:val="1"/>
          <w:numId w:val="14"/>
        </w:numPr>
        <w:tabs>
          <w:tab w:val="left" w:pos="360"/>
          <w:tab w:val="left" w:pos="720"/>
          <w:tab w:val="left" w:pos="1080"/>
          <w:tab w:val="left" w:pos="1440"/>
        </w:tabs>
        <w:suppressAutoHyphens/>
        <w:rPr>
          <w:rFonts w:ascii="Times New Roman" w:hAnsi="Times New Roman"/>
          <w:spacing w:val="-2"/>
        </w:rPr>
      </w:pPr>
      <w:r>
        <w:rPr>
          <w:rFonts w:ascii="Times New Roman" w:hAnsi="Times New Roman"/>
          <w:spacing w:val="-2"/>
        </w:rPr>
        <w:t>Markets (e.g., Wholesale, Retail, and/or Energy management/procurement</w:t>
      </w:r>
      <w:r w:rsidRPr="00DE1DB1">
        <w:rPr>
          <w:rFonts w:ascii="Times New Roman" w:hAnsi="Times New Roman"/>
          <w:spacing w:val="-2"/>
        </w:rPr>
        <w:t>)</w:t>
      </w:r>
    </w:p>
    <w:p w14:paraId="4C470381" w14:textId="77777777" w:rsidR="003E54F5" w:rsidRDefault="003E54F5" w:rsidP="003E54F5">
      <w:pPr>
        <w:pStyle w:val="ListParagraph"/>
        <w:numPr>
          <w:ilvl w:val="1"/>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Operations (Transmission, QSE, or Generation)</w:t>
      </w:r>
    </w:p>
    <w:p w14:paraId="5B5E4C12" w14:textId="77777777" w:rsidR="003E54F5" w:rsidRDefault="003E54F5" w:rsidP="003E54F5">
      <w:pPr>
        <w:pStyle w:val="ListParagraph"/>
        <w:numPr>
          <w:ilvl w:val="1"/>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Finance</w:t>
      </w:r>
    </w:p>
    <w:p w14:paraId="4B993112" w14:textId="77777777" w:rsidR="003E54F5" w:rsidRDefault="003E54F5" w:rsidP="003E54F5">
      <w:pPr>
        <w:pStyle w:val="ListParagraph"/>
        <w:numPr>
          <w:ilvl w:val="0"/>
          <w:numId w:val="14"/>
        </w:numPr>
        <w:tabs>
          <w:tab w:val="left" w:pos="360"/>
          <w:tab w:val="left" w:pos="720"/>
          <w:tab w:val="left" w:pos="1080"/>
          <w:tab w:val="left" w:pos="1440"/>
        </w:tabs>
        <w:suppressAutoHyphens/>
        <w:jc w:val="both"/>
        <w:rPr>
          <w:rFonts w:ascii="Times New Roman" w:hAnsi="Times New Roman"/>
          <w:spacing w:val="-2"/>
        </w:rPr>
      </w:pPr>
      <w:r>
        <w:rPr>
          <w:rFonts w:ascii="Times New Roman" w:hAnsi="Times New Roman"/>
          <w:spacing w:val="-2"/>
        </w:rPr>
        <w:t>Authorized by their sponsor or employer to make decisions</w:t>
      </w:r>
    </w:p>
    <w:p w14:paraId="4EFC53E8" w14:textId="77777777" w:rsidR="003E54F5" w:rsidRDefault="003E54F5" w:rsidP="003E54F5">
      <w:pPr>
        <w:pStyle w:val="ListParagraph"/>
        <w:tabs>
          <w:tab w:val="left" w:pos="360"/>
          <w:tab w:val="left" w:pos="720"/>
          <w:tab w:val="left" w:pos="1080"/>
          <w:tab w:val="left" w:pos="1440"/>
        </w:tabs>
        <w:suppressAutoHyphens/>
        <w:ind w:left="2160"/>
        <w:jc w:val="both"/>
        <w:rPr>
          <w:rFonts w:ascii="Times New Roman" w:hAnsi="Times New Roman"/>
          <w:spacing w:val="-2"/>
        </w:rPr>
      </w:pPr>
    </w:p>
    <w:p w14:paraId="412BD95A" w14:textId="77777777" w:rsidR="003E54F5" w:rsidRPr="003E54F5" w:rsidRDefault="003E54F5" w:rsidP="003E54F5">
      <w:pPr>
        <w:tabs>
          <w:tab w:val="left" w:pos="360"/>
          <w:tab w:val="left" w:pos="720"/>
          <w:tab w:val="left" w:pos="1080"/>
          <w:tab w:val="left" w:pos="1440"/>
        </w:tabs>
        <w:suppressAutoHyphens/>
        <w:ind w:left="1080" w:hanging="1080"/>
        <w:jc w:val="both"/>
        <w:rPr>
          <w:rFonts w:ascii="Times New Roman" w:hAnsi="Times New Roman"/>
          <w:spacing w:val="-2"/>
        </w:rPr>
      </w:pPr>
      <w:r>
        <w:rPr>
          <w:rFonts w:ascii="Times New Roman" w:hAnsi="Times New Roman"/>
          <w:spacing w:val="-2"/>
        </w:rPr>
        <w:lastRenderedPageBreak/>
        <w:tab/>
      </w:r>
      <w:r>
        <w:rPr>
          <w:rFonts w:ascii="Times New Roman" w:hAnsi="Times New Roman"/>
          <w:spacing w:val="-2"/>
        </w:rPr>
        <w:tab/>
      </w:r>
      <w:r>
        <w:rPr>
          <w:rFonts w:ascii="Times New Roman" w:hAnsi="Times New Roman"/>
          <w:spacing w:val="-2"/>
        </w:rPr>
        <w:tab/>
        <w:t>OPUC and TAC Residential Consumer Representatives are exempt from the qualifications above.</w:t>
      </w:r>
    </w:p>
    <w:p w14:paraId="1073267B" w14:textId="4A3E2504" w:rsidR="007B42E8" w:rsidRPr="003E54F5" w:rsidRDefault="007B42E8" w:rsidP="003E54F5">
      <w:pPr>
        <w:tabs>
          <w:tab w:val="left" w:pos="360"/>
          <w:tab w:val="left" w:pos="720"/>
          <w:tab w:val="left" w:pos="1080"/>
          <w:tab w:val="left" w:pos="1440"/>
        </w:tabs>
        <w:suppressAutoHyphens/>
        <w:ind w:left="1080" w:hanging="1080"/>
        <w:jc w:val="both"/>
        <w:rPr>
          <w:rFonts w:ascii="Times New Roman" w:hAnsi="Times New Roman"/>
          <w:spacing w:val="-2"/>
        </w:rPr>
      </w:pPr>
    </w:p>
    <w:p w14:paraId="5574AE0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8449535"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14:paraId="7A1D1693"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14:paraId="48F7FD36"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6CB9EB8A"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14:paraId="338DEEB1"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14:paraId="670AC2F5" w14:textId="77777777"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2E615D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14:paraId="6FE15F21"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14:paraId="340B5665" w14:textId="77777777"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14:paraId="31FE3FA0" w14:textId="77777777"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14:paraId="01DBBC4A" w14:textId="77777777"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14:paraId="65D30A38" w14:textId="77777777"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14:paraId="6C3BEE0B"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14:paraId="52281BD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14:paraId="67C042FE"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14:paraId="55D70634" w14:textId="77777777"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14:paraId="3515E35D" w14:textId="77777777"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14:paraId="23C044E6" w14:textId="77777777"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14:paraId="221FE46D" w14:textId="77777777"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14:paraId="3C8AFE4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B495A49" w14:textId="77777777"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14:paraId="0819655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51522EC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14:paraId="58DA20AC" w14:textId="04F78007" w:rsidR="004C580C" w:rsidRDefault="002D1F3C" w:rsidP="00E4154E">
      <w:pPr>
        <w:ind w:left="720"/>
        <w:rPr>
          <w:rFonts w:ascii="Times New Roman" w:hAnsi="Times New Roman"/>
          <w:spacing w:val="-2"/>
        </w:rPr>
      </w:pPr>
      <w:r w:rsidRPr="00504E38">
        <w:rPr>
          <w:rFonts w:ascii="Times New Roman" w:hAnsi="Times New Roman"/>
          <w:spacing w:val="-2"/>
        </w:rPr>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4C580C">
        <w:rPr>
          <w:rFonts w:ascii="Times New Roman" w:hAnsi="Times New Roman"/>
          <w:spacing w:val="-2"/>
        </w:rPr>
        <w:t xml:space="preserve"> </w:t>
      </w:r>
      <w:r w:rsidR="002B10EC" w:rsidRPr="004C580C">
        <w:rPr>
          <w:rFonts w:ascii="Times New Roman" w:hAnsi="Times New Roman"/>
          <w:spacing w:val="-2"/>
        </w:rPr>
        <w:t xml:space="preserve">TAC Representatives may participate </w:t>
      </w:r>
      <w:r w:rsidR="001B642B" w:rsidRPr="004C580C">
        <w:rPr>
          <w:rFonts w:ascii="Times New Roman" w:hAnsi="Times New Roman"/>
          <w:spacing w:val="-2"/>
        </w:rPr>
        <w:t xml:space="preserve">in </w:t>
      </w:r>
      <w:r w:rsidR="004C580C">
        <w:rPr>
          <w:rFonts w:ascii="Times New Roman" w:hAnsi="Times New Roman"/>
          <w:spacing w:val="-2"/>
        </w:rPr>
        <w:t xml:space="preserve">a </w:t>
      </w:r>
      <w:r w:rsidR="001B642B" w:rsidRPr="004C580C">
        <w:rPr>
          <w:rFonts w:ascii="Times New Roman" w:hAnsi="Times New Roman"/>
          <w:spacing w:val="-2"/>
        </w:rPr>
        <w:t xml:space="preserve">meeting </w:t>
      </w:r>
      <w:r w:rsidR="004C580C">
        <w:rPr>
          <w:rFonts w:ascii="Times New Roman" w:hAnsi="Times New Roman"/>
          <w:spacing w:val="-2"/>
        </w:rPr>
        <w:t xml:space="preserve">in-person or remotely (See Item </w:t>
      </w:r>
      <w:r w:rsidR="00E4154E">
        <w:rPr>
          <w:rFonts w:ascii="Times New Roman" w:hAnsi="Times New Roman"/>
          <w:spacing w:val="-2"/>
        </w:rPr>
        <w:t>H</w:t>
      </w:r>
      <w:r w:rsidR="004C580C">
        <w:rPr>
          <w:rFonts w:ascii="Times New Roman" w:hAnsi="Times New Roman"/>
          <w:spacing w:val="-2"/>
        </w:rPr>
        <w:t>. Remote Participation, below)</w:t>
      </w:r>
      <w:r w:rsidR="001B642B" w:rsidRPr="004C580C">
        <w:rPr>
          <w:rFonts w:ascii="Times New Roman" w:hAnsi="Times New Roman"/>
          <w:spacing w:val="-2"/>
        </w:rPr>
        <w:t>.</w:t>
      </w:r>
    </w:p>
    <w:p w14:paraId="43245B26" w14:textId="77777777" w:rsidR="00E4154E" w:rsidRDefault="00E4154E" w:rsidP="000956FF">
      <w:pPr>
        <w:ind w:left="720"/>
        <w:rPr>
          <w:rFonts w:ascii="Times New Roman" w:hAnsi="Times New Roman"/>
          <w:spacing w:val="-2"/>
        </w:rPr>
      </w:pPr>
    </w:p>
    <w:p w14:paraId="64C99386" w14:textId="77777777" w:rsidR="004C580C" w:rsidRDefault="004C580C" w:rsidP="004C580C">
      <w:pPr>
        <w:ind w:left="1080"/>
        <w:rPr>
          <w:rFonts w:ascii="Times New Roman" w:hAnsi="Times New Roman"/>
          <w:spacing w:val="-2"/>
        </w:rPr>
      </w:pPr>
    </w:p>
    <w:p w14:paraId="242D69E7" w14:textId="77777777" w:rsidR="004C580C" w:rsidRPr="00504E38" w:rsidRDefault="004C580C" w:rsidP="004C580C">
      <w:pPr>
        <w:pStyle w:val="NormalWeb"/>
        <w:spacing w:before="0" w:beforeAutospacing="0" w:after="0" w:afterAutospacing="0"/>
        <w:ind w:left="1080"/>
        <w:jc w:val="both"/>
      </w:pPr>
    </w:p>
    <w:p w14:paraId="2F94066D" w14:textId="77777777"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14:paraId="5CC75784"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14:paraId="66754D9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3D2DEC7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14:paraId="25D4CEC5" w14:textId="77777777"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14:paraId="700D30FB" w14:textId="77777777"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14:paraId="451D1015"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14:paraId="06FEDC0F"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14:paraId="7A4CEA89" w14:textId="77777777"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lastRenderedPageBreak/>
        <w:t>published at least one week prior to the meeting</w:t>
      </w:r>
      <w:r w:rsidR="00440569" w:rsidRPr="00504E38">
        <w:t>.  Material that becomes 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14:paraId="73CE87B9"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5539AB15"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14:paraId="20652D9B" w14:textId="77777777"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14:paraId="64935924"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3CF9F0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14:paraId="7C4F989C" w14:textId="77777777" w:rsidR="003C186C" w:rsidRDefault="002D1F3C" w:rsidP="0003289D">
      <w:pPr>
        <w:tabs>
          <w:tab w:val="left" w:pos="360"/>
          <w:tab w:val="left" w:pos="720"/>
          <w:tab w:val="left" w:pos="1080"/>
          <w:tab w:val="left" w:pos="1440"/>
        </w:tabs>
        <w:suppressAutoHyphens/>
        <w:ind w:left="1080" w:hanging="1080"/>
        <w:jc w:val="both"/>
        <w:rPr>
          <w:ins w:id="2" w:author="ERCOT" w:date="2025-10-15T08:47:00Z" w16du:dateUtc="2025-10-15T13:47:00Z"/>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(i)</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w:t>
      </w:r>
      <w:r w:rsidR="00EA7469" w:rsidRPr="00504E38">
        <w:rPr>
          <w:rFonts w:ascii="Times New Roman" w:hAnsi="Times New Roman"/>
          <w:spacing w:val="-2"/>
        </w:rPr>
        <w:t xml:space="preserve"> </w:t>
      </w:r>
    </w:p>
    <w:p w14:paraId="4F13DCE7" w14:textId="520A9DAB" w:rsidR="002D1F3C" w:rsidRDefault="00EA7469" w:rsidP="0003289D">
      <w:pPr>
        <w:tabs>
          <w:tab w:val="left" w:pos="360"/>
          <w:tab w:val="left" w:pos="720"/>
          <w:tab w:val="left" w:pos="1080"/>
          <w:tab w:val="left" w:pos="1440"/>
        </w:tabs>
        <w:suppressAutoHyphens/>
        <w:ind w:left="1080" w:hanging="1080"/>
        <w:jc w:val="both"/>
        <w:rPr>
          <w:ins w:id="3" w:author="ERCOT" w:date="2025-10-15T08:47:00Z" w16du:dateUtc="2025-10-15T13:47:00Z"/>
          <w:rFonts w:ascii="Times New Roman" w:hAnsi="Times New Roman"/>
          <w:spacing w:val="-2"/>
        </w:rPr>
      </w:pPr>
      <w:r w:rsidRPr="00504E38">
        <w:rPr>
          <w:rFonts w:ascii="Times New Roman" w:hAnsi="Times New Roman"/>
          <w:spacing w:val="-2"/>
        </w:rPr>
        <w:t xml:space="preserve"> </w:t>
      </w:r>
    </w:p>
    <w:p w14:paraId="1D0E5446" w14:textId="57CF6DD3" w:rsidR="003C186C" w:rsidRDefault="003C186C" w:rsidP="003C186C">
      <w:pPr>
        <w:tabs>
          <w:tab w:val="left" w:pos="360"/>
          <w:tab w:val="left" w:pos="720"/>
          <w:tab w:val="left" w:pos="1080"/>
          <w:tab w:val="left" w:pos="1440"/>
        </w:tabs>
        <w:suppressAutoHyphens/>
        <w:ind w:left="1800" w:hanging="1800"/>
        <w:jc w:val="both"/>
        <w:rPr>
          <w:ins w:id="4" w:author="ERCOT" w:date="2025-10-15T08:48:00Z" w16du:dateUtc="2025-10-15T13:48:00Z"/>
          <w:rFonts w:ascii="Times New Roman" w:hAnsi="Times New Roman"/>
          <w:spacing w:val="-2"/>
          <w:u w:val="single"/>
        </w:rPr>
      </w:pPr>
      <w:ins w:id="5" w:author="ERCOT" w:date="2025-10-15T08:47:00Z" w16du:dateUtc="2025-10-15T13:47:00Z">
        <w:r>
          <w:rPr>
            <w:rFonts w:ascii="Times New Roman" w:hAnsi="Times New Roman"/>
            <w:spacing w:val="-2"/>
          </w:rPr>
          <w:tab/>
        </w:r>
        <w:r>
          <w:rPr>
            <w:rFonts w:ascii="Times New Roman" w:hAnsi="Times New Roman"/>
            <w:spacing w:val="-2"/>
          </w:rPr>
          <w:tab/>
          <w:t xml:space="preserve">G.  </w:t>
        </w:r>
        <w:r w:rsidRPr="003C186C">
          <w:rPr>
            <w:rFonts w:ascii="Times New Roman" w:hAnsi="Times New Roman"/>
            <w:spacing w:val="-2"/>
            <w:u w:val="single"/>
            <w:rPrChange w:id="6" w:author="ERCOT" w:date="2025-10-15T08:47:00Z" w16du:dateUtc="2025-10-15T13:47:00Z">
              <w:rPr>
                <w:rFonts w:ascii="Times New Roman" w:hAnsi="Times New Roman"/>
                <w:spacing w:val="-2"/>
              </w:rPr>
            </w:rPrChange>
          </w:rPr>
          <w:t>Opposing Votes on Revision Requests</w:t>
        </w:r>
      </w:ins>
    </w:p>
    <w:p w14:paraId="048F7E00" w14:textId="35DBF2C6" w:rsidR="003C186C" w:rsidRDefault="003C186C" w:rsidP="003C186C">
      <w:pPr>
        <w:tabs>
          <w:tab w:val="left" w:pos="360"/>
          <w:tab w:val="left" w:pos="720"/>
          <w:tab w:val="left" w:pos="1080"/>
          <w:tab w:val="left" w:pos="1440"/>
        </w:tabs>
        <w:suppressAutoHyphens/>
        <w:ind w:left="1080" w:hanging="1080"/>
        <w:jc w:val="both"/>
        <w:rPr>
          <w:ins w:id="7" w:author="ERCOT" w:date="2025-10-15T08:47:00Z" w16du:dateUtc="2025-10-15T13:47:00Z"/>
          <w:rFonts w:ascii="Times New Roman" w:hAnsi="Times New Roman"/>
          <w:spacing w:val="-2"/>
        </w:rPr>
      </w:pPr>
      <w:ins w:id="8" w:author="ERCOT" w:date="2025-10-15T08:48:00Z" w16du:dateUtc="2025-10-15T13:48:00Z">
        <w:r>
          <w:rPr>
            <w:rFonts w:ascii="Times New Roman" w:hAnsi="Times New Roman"/>
            <w:spacing w:val="-2"/>
          </w:rPr>
          <w:tab/>
        </w:r>
        <w:r>
          <w:rPr>
            <w:rFonts w:ascii="Times New Roman" w:hAnsi="Times New Roman"/>
            <w:spacing w:val="-2"/>
          </w:rPr>
          <w:tab/>
        </w:r>
        <w:r>
          <w:rPr>
            <w:rFonts w:ascii="Times New Roman" w:hAnsi="Times New Roman"/>
            <w:spacing w:val="-2"/>
          </w:rPr>
          <w:tab/>
          <w:t xml:space="preserve">TAC Representatives shall provide </w:t>
        </w:r>
      </w:ins>
      <w:ins w:id="9" w:author="ERCOT" w:date="2025-10-15T10:30:00Z" w16du:dateUtc="2025-10-15T15:30:00Z">
        <w:r w:rsidR="00540D5E">
          <w:rPr>
            <w:rFonts w:ascii="Times New Roman" w:hAnsi="Times New Roman"/>
            <w:spacing w:val="-2"/>
          </w:rPr>
          <w:t>explanations for their</w:t>
        </w:r>
      </w:ins>
      <w:ins w:id="10" w:author="ERCOT" w:date="2025-10-15T08:48:00Z" w16du:dateUtc="2025-10-15T13:48:00Z">
        <w:r>
          <w:rPr>
            <w:rFonts w:ascii="Times New Roman" w:hAnsi="Times New Roman"/>
            <w:spacing w:val="-2"/>
          </w:rPr>
          <w:t xml:space="preserve"> opposing votes on Revision Requests</w:t>
        </w:r>
      </w:ins>
      <w:ins w:id="11" w:author="ERCOT" w:date="2025-10-15T10:30:00Z" w16du:dateUtc="2025-10-15T15:30:00Z">
        <w:r w:rsidR="00540D5E">
          <w:rPr>
            <w:rFonts w:ascii="Times New Roman" w:hAnsi="Times New Roman"/>
            <w:spacing w:val="-2"/>
          </w:rPr>
          <w:t xml:space="preserve">.  These explanations will be </w:t>
        </w:r>
      </w:ins>
      <w:ins w:id="12" w:author="ERCOT" w:date="2025-10-15T08:48:00Z" w16du:dateUtc="2025-10-15T13:48:00Z">
        <w:r>
          <w:rPr>
            <w:rFonts w:ascii="Times New Roman" w:hAnsi="Times New Roman"/>
            <w:spacing w:val="-2"/>
          </w:rPr>
          <w:t>included in the TAC Report</w:t>
        </w:r>
      </w:ins>
      <w:ins w:id="13" w:author="ERCOT" w:date="2025-10-15T10:30:00Z" w16du:dateUtc="2025-10-15T15:30:00Z">
        <w:r w:rsidR="00540D5E">
          <w:rPr>
            <w:rFonts w:ascii="Times New Roman" w:hAnsi="Times New Roman"/>
            <w:spacing w:val="-2"/>
          </w:rPr>
          <w:t>s</w:t>
        </w:r>
      </w:ins>
      <w:ins w:id="14" w:author="ERCOT" w:date="2025-10-15T10:31:00Z" w16du:dateUtc="2025-10-15T15:31:00Z">
        <w:r w:rsidR="00540D5E">
          <w:rPr>
            <w:rFonts w:ascii="Times New Roman" w:hAnsi="Times New Roman"/>
            <w:spacing w:val="-2"/>
          </w:rPr>
          <w:t>,</w:t>
        </w:r>
      </w:ins>
      <w:ins w:id="15" w:author="ERCOT" w:date="2025-10-15T08:48:00Z" w16du:dateUtc="2025-10-15T13:48:00Z">
        <w:r>
          <w:rPr>
            <w:rFonts w:ascii="Times New Roman" w:hAnsi="Times New Roman"/>
            <w:spacing w:val="-2"/>
          </w:rPr>
          <w:t xml:space="preserve"> which </w:t>
        </w:r>
      </w:ins>
      <w:ins w:id="16" w:author="ERCOT" w:date="2025-10-15T10:31:00Z" w16du:dateUtc="2025-10-15T15:31:00Z">
        <w:r w:rsidR="00540D5E">
          <w:rPr>
            <w:rFonts w:ascii="Times New Roman" w:hAnsi="Times New Roman"/>
            <w:spacing w:val="-2"/>
          </w:rPr>
          <w:t xml:space="preserve">are submitted </w:t>
        </w:r>
      </w:ins>
      <w:ins w:id="17" w:author="ERCOT" w:date="2025-10-15T08:48:00Z" w16du:dateUtc="2025-10-15T13:48:00Z">
        <w:r>
          <w:rPr>
            <w:rFonts w:ascii="Times New Roman" w:hAnsi="Times New Roman"/>
            <w:spacing w:val="-2"/>
          </w:rPr>
          <w:t xml:space="preserve">to the ERCOT Board.  </w:t>
        </w:r>
      </w:ins>
      <w:ins w:id="18" w:author="ERCOT" w:date="2025-10-15T10:31:00Z">
        <w:r w:rsidR="00540D5E" w:rsidRPr="00540D5E">
          <w:rPr>
            <w:rFonts w:ascii="Times New Roman" w:hAnsi="Times New Roman"/>
            <w:spacing w:val="-2"/>
          </w:rPr>
          <w:t xml:space="preserve">ERCOT Staff will specify the timeframe for submitting these explanations following the relevant TAC </w:t>
        </w:r>
      </w:ins>
      <w:ins w:id="19" w:author="ERCOT" w:date="2025-10-15T10:57:00Z" w16du:dateUtc="2025-10-15T15:57:00Z">
        <w:r w:rsidR="005A6737">
          <w:rPr>
            <w:rFonts w:ascii="Times New Roman" w:hAnsi="Times New Roman"/>
            <w:spacing w:val="-2"/>
          </w:rPr>
          <w:t>vote</w:t>
        </w:r>
      </w:ins>
      <w:ins w:id="20" w:author="ERCOT" w:date="2025-10-15T10:31:00Z">
        <w:r w:rsidR="00540D5E" w:rsidRPr="00540D5E">
          <w:rPr>
            <w:rFonts w:ascii="Times New Roman" w:hAnsi="Times New Roman"/>
            <w:spacing w:val="-2"/>
          </w:rPr>
          <w:t xml:space="preserve">. </w:t>
        </w:r>
      </w:ins>
      <w:ins w:id="21" w:author="ERCOT" w:date="2025-10-15T10:31:00Z" w16du:dateUtc="2025-10-15T15:31:00Z">
        <w:r w:rsidR="00540D5E">
          <w:rPr>
            <w:rFonts w:ascii="Times New Roman" w:hAnsi="Times New Roman"/>
            <w:spacing w:val="-2"/>
          </w:rPr>
          <w:t xml:space="preserve"> </w:t>
        </w:r>
      </w:ins>
      <w:ins w:id="22" w:author="ERCOT" w:date="2025-10-15T10:31:00Z">
        <w:r w:rsidR="00540D5E" w:rsidRPr="00540D5E">
          <w:rPr>
            <w:rFonts w:ascii="Times New Roman" w:hAnsi="Times New Roman"/>
            <w:spacing w:val="-2"/>
          </w:rPr>
          <w:t>If no explanation is provided, this will also be noted in the TAC Report</w:t>
        </w:r>
      </w:ins>
      <w:ins w:id="23" w:author="ERCOT" w:date="2025-10-15T10:57:00Z" w16du:dateUtc="2025-10-15T15:57:00Z">
        <w:r w:rsidR="005A6737">
          <w:rPr>
            <w:rFonts w:ascii="Times New Roman" w:hAnsi="Times New Roman"/>
            <w:spacing w:val="-2"/>
          </w:rPr>
          <w:t>s</w:t>
        </w:r>
      </w:ins>
      <w:ins w:id="24" w:author="ERCOT" w:date="2025-10-15T10:31:00Z">
        <w:r w:rsidR="00540D5E" w:rsidRPr="00540D5E">
          <w:rPr>
            <w:rFonts w:ascii="Times New Roman" w:hAnsi="Times New Roman"/>
            <w:spacing w:val="-2"/>
          </w:rPr>
          <w:t>.</w:t>
        </w:r>
      </w:ins>
    </w:p>
    <w:p w14:paraId="1F72B9BE" w14:textId="77777777" w:rsidR="003C186C" w:rsidRPr="00504E38" w:rsidRDefault="003C186C">
      <w:pPr>
        <w:tabs>
          <w:tab w:val="left" w:pos="360"/>
          <w:tab w:val="left" w:pos="720"/>
          <w:tab w:val="left" w:pos="1080"/>
          <w:tab w:val="left" w:pos="1440"/>
        </w:tabs>
        <w:suppressAutoHyphens/>
        <w:jc w:val="both"/>
        <w:rPr>
          <w:rFonts w:ascii="Times New Roman" w:hAnsi="Times New Roman"/>
          <w:spacing w:val="-2"/>
        </w:rPr>
        <w:pPrChange w:id="25" w:author="ERCOT" w:date="2025-10-15T10:31:00Z" w16du:dateUtc="2025-10-15T15:31:00Z">
          <w:pPr>
            <w:tabs>
              <w:tab w:val="left" w:pos="360"/>
              <w:tab w:val="left" w:pos="720"/>
              <w:tab w:val="left" w:pos="1080"/>
              <w:tab w:val="left" w:pos="1440"/>
            </w:tabs>
            <w:suppressAutoHyphens/>
            <w:ind w:left="1080" w:hanging="1080"/>
            <w:jc w:val="both"/>
          </w:pPr>
        </w:pPrChange>
      </w:pPr>
    </w:p>
    <w:p w14:paraId="480E6734" w14:textId="77777777" w:rsidR="002D1F3C" w:rsidRPr="00504E38" w:rsidRDefault="002D1F3C">
      <w:pPr>
        <w:tabs>
          <w:tab w:val="left" w:pos="360"/>
          <w:tab w:val="left" w:pos="720"/>
          <w:tab w:val="left" w:pos="1080"/>
          <w:tab w:val="left" w:pos="1440"/>
        </w:tabs>
        <w:suppressAutoHyphens/>
        <w:jc w:val="both"/>
        <w:rPr>
          <w:rFonts w:ascii="Times New Roman" w:hAnsi="Times New Roman"/>
          <w:spacing w:val="-2"/>
        </w:rPr>
        <w:pPrChange w:id="26" w:author="ERCOT" w:date="2025-10-15T10:32:00Z" w16du:dateUtc="2025-10-15T15:32:00Z">
          <w:pPr>
            <w:tabs>
              <w:tab w:val="left" w:pos="360"/>
              <w:tab w:val="left" w:pos="720"/>
              <w:tab w:val="left" w:pos="1080"/>
              <w:tab w:val="left" w:pos="1440"/>
            </w:tabs>
            <w:suppressAutoHyphens/>
            <w:ind w:left="1800" w:hanging="1800"/>
            <w:jc w:val="both"/>
          </w:pPr>
        </w:pPrChange>
      </w:pPr>
      <w:del w:id="27" w:author="ERCOT" w:date="2025-10-15T10:32:00Z" w16du:dateUtc="2025-10-15T15:32:00Z">
        <w:r w:rsidRPr="00504E38" w:rsidDel="00540D5E">
          <w:rPr>
            <w:rFonts w:ascii="Times New Roman" w:hAnsi="Times New Roman"/>
            <w:spacing w:val="-2"/>
          </w:rPr>
          <w:tab/>
        </w:r>
        <w:r w:rsidRPr="00504E38" w:rsidDel="00540D5E">
          <w:rPr>
            <w:rFonts w:ascii="Times New Roman" w:hAnsi="Times New Roman"/>
            <w:spacing w:val="-2"/>
          </w:rPr>
          <w:tab/>
        </w:r>
        <w:r w:rsidRPr="00504E38" w:rsidDel="00540D5E">
          <w:rPr>
            <w:rFonts w:ascii="Times New Roman" w:hAnsi="Times New Roman"/>
            <w:spacing w:val="-2"/>
          </w:rPr>
          <w:tab/>
        </w:r>
        <w:r w:rsidRPr="00504E38" w:rsidDel="00540D5E">
          <w:rPr>
            <w:rFonts w:ascii="Times New Roman" w:hAnsi="Times New Roman"/>
            <w:spacing w:val="-2"/>
          </w:rPr>
          <w:tab/>
        </w:r>
      </w:del>
    </w:p>
    <w:p w14:paraId="6B9A1532" w14:textId="04B6F289" w:rsidR="002D1F3C" w:rsidRPr="00504E38" w:rsidRDefault="00540D5E">
      <w:pPr>
        <w:tabs>
          <w:tab w:val="left" w:pos="360"/>
          <w:tab w:val="left" w:pos="720"/>
          <w:tab w:val="left" w:pos="1440"/>
        </w:tabs>
        <w:suppressAutoHyphens/>
        <w:jc w:val="both"/>
        <w:rPr>
          <w:rFonts w:ascii="Times New Roman" w:hAnsi="Times New Roman"/>
          <w:spacing w:val="-2"/>
        </w:rPr>
        <w:pPrChange w:id="28" w:author="ERCOT" w:date="2025-10-15T10:32:00Z" w16du:dateUtc="2025-10-15T15:32:00Z">
          <w:pPr>
            <w:numPr>
              <w:numId w:val="4"/>
            </w:numPr>
            <w:tabs>
              <w:tab w:val="left" w:pos="360"/>
              <w:tab w:val="left" w:pos="720"/>
              <w:tab w:val="num" w:pos="1080"/>
              <w:tab w:val="left" w:pos="1440"/>
            </w:tabs>
            <w:suppressAutoHyphens/>
            <w:ind w:left="1080" w:hanging="360"/>
            <w:jc w:val="both"/>
          </w:pPr>
        </w:pPrChange>
      </w:pPr>
      <w:ins w:id="29" w:author="ERCOT" w:date="2025-10-15T10:32:00Z" w16du:dateUtc="2025-10-15T15:32:00Z">
        <w:r>
          <w:rPr>
            <w:rFonts w:ascii="Times New Roman" w:hAnsi="Times New Roman"/>
            <w:spacing w:val="-2"/>
          </w:rPr>
          <w:tab/>
        </w:r>
        <w:r>
          <w:rPr>
            <w:rFonts w:ascii="Times New Roman" w:hAnsi="Times New Roman"/>
            <w:spacing w:val="-2"/>
          </w:rPr>
          <w:tab/>
        </w:r>
        <w:r w:rsidRPr="00540D5E">
          <w:rPr>
            <w:rFonts w:ascii="Times New Roman" w:hAnsi="Times New Roman"/>
            <w:spacing w:val="-2"/>
            <w:rPrChange w:id="30" w:author="ERCOT" w:date="2025-10-15T10:32:00Z" w16du:dateUtc="2025-10-15T15:32:00Z">
              <w:rPr>
                <w:rFonts w:ascii="Times New Roman" w:hAnsi="Times New Roman"/>
                <w:spacing w:val="-2"/>
                <w:u w:val="single"/>
              </w:rPr>
            </w:rPrChange>
          </w:rPr>
          <w:t xml:space="preserve">H. </w:t>
        </w:r>
      </w:ins>
      <w:r w:rsidR="002D1F3C" w:rsidRPr="00504E38">
        <w:rPr>
          <w:rFonts w:ascii="Times New Roman" w:hAnsi="Times New Roman"/>
          <w:spacing w:val="-2"/>
          <w:u w:val="single"/>
        </w:rPr>
        <w:t>Electronic Mail Voting</w:t>
      </w:r>
    </w:p>
    <w:p w14:paraId="112C212B" w14:textId="77777777" w:rsidR="002D1F3C" w:rsidRDefault="002D1F3C" w:rsidP="0003289D">
      <w:pPr>
        <w:tabs>
          <w:tab w:val="left" w:pos="360"/>
          <w:tab w:val="left" w:pos="720"/>
          <w:tab w:val="left" w:pos="1080"/>
          <w:tab w:val="left" w:pos="1440"/>
        </w:tabs>
        <w:suppressAutoHyphens/>
        <w:ind w:left="1080"/>
        <w:jc w:val="both"/>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 xml:space="preserve">e-mail </w:t>
      </w:r>
      <w:r w:rsidRPr="00504E38">
        <w:rPr>
          <w:rFonts w:ascii="Times New Roman" w:hAnsi="Times New Roman"/>
          <w:spacing w:val="-2"/>
        </w:rPr>
        <w:lastRenderedPageBreak/>
        <w:t>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14:paraId="650127CA" w14:textId="77777777" w:rsidR="00E4154E" w:rsidRDefault="00E4154E" w:rsidP="0003289D">
      <w:pPr>
        <w:tabs>
          <w:tab w:val="left" w:pos="360"/>
          <w:tab w:val="left" w:pos="720"/>
          <w:tab w:val="left" w:pos="1080"/>
          <w:tab w:val="left" w:pos="1440"/>
        </w:tabs>
        <w:suppressAutoHyphens/>
        <w:ind w:left="1080"/>
        <w:jc w:val="both"/>
      </w:pPr>
    </w:p>
    <w:p w14:paraId="786060EC" w14:textId="330721E8" w:rsidR="00E4154E" w:rsidRDefault="00540D5E" w:rsidP="00E4154E">
      <w:pPr>
        <w:pStyle w:val="NormalWeb"/>
        <w:spacing w:before="0" w:beforeAutospacing="0" w:after="0" w:afterAutospacing="0"/>
        <w:ind w:left="720"/>
        <w:jc w:val="both"/>
      </w:pPr>
      <w:ins w:id="31" w:author="ERCOT" w:date="2025-10-15T10:32:00Z" w16du:dateUtc="2025-10-15T15:32:00Z">
        <w:r>
          <w:rPr>
            <w:spacing w:val="-2"/>
          </w:rPr>
          <w:t>I</w:t>
        </w:r>
      </w:ins>
      <w:del w:id="32" w:author="ERCOT" w:date="2025-10-15T10:32:00Z" w16du:dateUtc="2025-10-15T15:32:00Z">
        <w:r w:rsidR="00E4154E" w:rsidDel="00540D5E">
          <w:rPr>
            <w:spacing w:val="-2"/>
          </w:rPr>
          <w:delText>H</w:delText>
        </w:r>
      </w:del>
      <w:r w:rsidR="00E4154E" w:rsidRPr="00504E38">
        <w:rPr>
          <w:spacing w:val="-2"/>
        </w:rPr>
        <w:t>.</w:t>
      </w:r>
      <w:r w:rsidR="00E4154E">
        <w:rPr>
          <w:spacing w:val="-2"/>
        </w:rPr>
        <w:t xml:space="preserve">  </w:t>
      </w:r>
      <w:r w:rsidR="00E4154E">
        <w:rPr>
          <w:spacing w:val="-2"/>
          <w:u w:val="single"/>
        </w:rPr>
        <w:t>Remote Participation</w:t>
      </w:r>
      <w:r w:rsidR="00E4154E" w:rsidRPr="00BB48D5">
        <w:t xml:space="preserve"> </w:t>
      </w:r>
    </w:p>
    <w:p w14:paraId="24733732" w14:textId="3AC8602E" w:rsidR="00E4154E" w:rsidRDefault="00E4154E" w:rsidP="00E4154E">
      <w:pPr>
        <w:pStyle w:val="NormalWeb"/>
        <w:spacing w:before="0" w:beforeAutospacing="0" w:after="0" w:afterAutospacing="0"/>
        <w:ind w:left="1080"/>
        <w:jc w:val="both"/>
        <w:rPr>
          <w:spacing w:val="-2"/>
        </w:rPr>
      </w:pPr>
      <w:r>
        <w:rPr>
          <w:spacing w:val="-2"/>
        </w:rPr>
        <w:t>TAC</w:t>
      </w:r>
      <w:r w:rsidRPr="00BB48D5">
        <w:rPr>
          <w:spacing w:val="-2"/>
        </w:rPr>
        <w:t xml:space="preserve"> Representatives may participate in </w:t>
      </w:r>
      <w:r>
        <w:rPr>
          <w:spacing w:val="-2"/>
        </w:rPr>
        <w:t>a</w:t>
      </w:r>
      <w:r w:rsidRPr="00BB48D5">
        <w:rPr>
          <w:spacing w:val="-2"/>
        </w:rPr>
        <w:t xml:space="preserve"> meeting, vote, and be counted towards  quorum via telephone or</w:t>
      </w:r>
      <w:r>
        <w:rPr>
          <w:spacing w:val="-2"/>
        </w:rPr>
        <w:t xml:space="preserve"> other similar communications equipment, or another suitable electronic communications system, </w:t>
      </w:r>
      <w:r w:rsidRPr="00713564">
        <w:rPr>
          <w:spacing w:val="-2"/>
        </w:rPr>
        <w:t>including videoconferencing technology or the Internet, or any combination, if the telephone or other equipment or system permits each</w:t>
      </w:r>
      <w:r w:rsidRPr="006439D8">
        <w:rPr>
          <w:spacing w:val="-2"/>
        </w:rPr>
        <w:t xml:space="preserve"> person participating in the meeting</w:t>
      </w:r>
      <w:r>
        <w:rPr>
          <w:spacing w:val="-2"/>
        </w:rPr>
        <w:t xml:space="preserve"> to communicate with all other persons in the </w:t>
      </w:r>
      <w:r w:rsidRPr="008E23B4">
        <w:rPr>
          <w:spacing w:val="-2"/>
        </w:rPr>
        <w:t xml:space="preserve">meeting. </w:t>
      </w:r>
      <w:r>
        <w:rPr>
          <w:spacing w:val="-2"/>
        </w:rPr>
        <w:t xml:space="preserve"> Remote p</w:t>
      </w:r>
      <w:r w:rsidRPr="008E23B4">
        <w:rPr>
          <w:spacing w:val="-2"/>
        </w:rPr>
        <w:t>articipation</w:t>
      </w:r>
      <w:r w:rsidRPr="006439D8">
        <w:rPr>
          <w:spacing w:val="-2"/>
        </w:rPr>
        <w:t xml:space="preserve"> in a meeting shall constitute presence in person at such meeting</w:t>
      </w:r>
      <w:r w:rsidRPr="00713564">
        <w:rPr>
          <w:spacing w:val="-2"/>
        </w:rPr>
        <w:t xml:space="preserve">, </w:t>
      </w:r>
      <w:r w:rsidRPr="000B0FBA">
        <w:rPr>
          <w:spacing w:val="-2"/>
        </w:rPr>
        <w:t>except where a person participates in the meeting for the express purpose of objecting to the transaction of any business on the ground that the meeting is not lawfully called or convened</w:t>
      </w:r>
      <w:r w:rsidRPr="006439D8">
        <w:rPr>
          <w:spacing w:val="-2"/>
        </w:rPr>
        <w:t>.  </w:t>
      </w:r>
      <w:r>
        <w:rPr>
          <w:spacing w:val="-2"/>
        </w:rPr>
        <w:t>Validation</w:t>
      </w:r>
      <w:r w:rsidRPr="006439D8">
        <w:rPr>
          <w:spacing w:val="-2"/>
        </w:rPr>
        <w:t xml:space="preserve"> of votes taken via </w:t>
      </w:r>
      <w:r>
        <w:rPr>
          <w:spacing w:val="-2"/>
        </w:rPr>
        <w:t>such electronic</w:t>
      </w:r>
      <w:r w:rsidRPr="006439D8">
        <w:rPr>
          <w:spacing w:val="-2"/>
        </w:rPr>
        <w:t xml:space="preserve"> communications </w:t>
      </w:r>
      <w:r>
        <w:rPr>
          <w:spacing w:val="-2"/>
        </w:rPr>
        <w:t>system</w:t>
      </w:r>
      <w:r w:rsidRPr="006439D8">
        <w:rPr>
          <w:spacing w:val="-2"/>
        </w:rPr>
        <w:t xml:space="preserve"> will be </w:t>
      </w:r>
      <w:r>
        <w:rPr>
          <w:spacing w:val="-2"/>
        </w:rPr>
        <w:t>required</w:t>
      </w:r>
      <w:r w:rsidRPr="006439D8">
        <w:rPr>
          <w:spacing w:val="-2"/>
        </w:rPr>
        <w:t xml:space="preserve">.  </w:t>
      </w:r>
    </w:p>
    <w:p w14:paraId="73193D92" w14:textId="77777777" w:rsidR="00E4154E" w:rsidRPr="00504E38" w:rsidRDefault="00E4154E" w:rsidP="0003289D">
      <w:pPr>
        <w:tabs>
          <w:tab w:val="left" w:pos="360"/>
          <w:tab w:val="left" w:pos="720"/>
          <w:tab w:val="left" w:pos="1080"/>
          <w:tab w:val="left" w:pos="1440"/>
        </w:tabs>
        <w:suppressAutoHyphens/>
        <w:ind w:left="1080"/>
        <w:jc w:val="both"/>
        <w:rPr>
          <w:rFonts w:ascii="Times New Roman" w:hAnsi="Times New Roman"/>
          <w:spacing w:val="-2"/>
        </w:rPr>
      </w:pPr>
    </w:p>
    <w:p w14:paraId="2A5C0406"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71328EE"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14:paraId="251608A1" w14:textId="77777777"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14:paraId="5955DDFB"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14:paraId="4E31C9B0"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14:paraId="6713472B" w14:textId="77777777"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699E1B7A"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14:paraId="719115DF"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thereby represented, must be confirmed in writing by such member (signed by a duly authorized representative of the member).  </w:t>
      </w:r>
    </w:p>
    <w:p w14:paraId="66010432"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500AD97D" w14:textId="77777777"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14:paraId="4B467CC2"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lastRenderedPageBreak/>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14:paraId="6A2CEAFA" w14:textId="77777777" w:rsidR="00703027" w:rsidRPr="00504E38" w:rsidRDefault="00703027" w:rsidP="0003289D">
      <w:pPr>
        <w:tabs>
          <w:tab w:val="left" w:pos="360"/>
          <w:tab w:val="left" w:pos="1440"/>
        </w:tabs>
        <w:suppressAutoHyphens/>
        <w:ind w:left="1080"/>
        <w:jc w:val="both"/>
        <w:rPr>
          <w:rFonts w:ascii="Times New Roman" w:hAnsi="Times New Roman"/>
          <w:spacing w:val="-2"/>
        </w:rPr>
      </w:pPr>
    </w:p>
    <w:p w14:paraId="583F641E" w14:textId="77777777"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14:paraId="12F0B0F0" w14:textId="77777777"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14:paraId="36C09917" w14:textId="77777777" w:rsidR="00515500" w:rsidRPr="00504E38" w:rsidRDefault="00515500" w:rsidP="0003289D">
      <w:pPr>
        <w:tabs>
          <w:tab w:val="left" w:pos="360"/>
          <w:tab w:val="left" w:pos="1440"/>
        </w:tabs>
        <w:suppressAutoHyphens/>
        <w:ind w:left="1080"/>
        <w:jc w:val="both"/>
        <w:rPr>
          <w:rFonts w:ascii="Times New Roman" w:hAnsi="Times New Roman"/>
          <w:spacing w:val="-2"/>
        </w:rPr>
      </w:pPr>
    </w:p>
    <w:p w14:paraId="15BDE026" w14:textId="77777777"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14:paraId="304CCEA6" w14:textId="77777777" w:rsidR="00FA2029" w:rsidRDefault="00FA2029" w:rsidP="0003289D">
      <w:pPr>
        <w:tabs>
          <w:tab w:val="left" w:pos="360"/>
          <w:tab w:val="left" w:pos="1440"/>
        </w:tabs>
        <w:suppressAutoHyphens/>
        <w:ind w:left="1080"/>
        <w:jc w:val="both"/>
        <w:rPr>
          <w:rFonts w:ascii="Times New Roman" w:hAnsi="Times New Roman"/>
          <w:spacing w:val="-2"/>
        </w:rPr>
      </w:pPr>
    </w:p>
    <w:p w14:paraId="0DA07CAA" w14:textId="77777777" w:rsidR="00FA2029" w:rsidRPr="00504E38" w:rsidRDefault="00FA2029" w:rsidP="00FA2029">
      <w:pPr>
        <w:tabs>
          <w:tab w:val="left" w:pos="360"/>
          <w:tab w:val="left" w:pos="1440"/>
        </w:tabs>
        <w:suppressAutoHyphens/>
        <w:ind w:left="1080"/>
        <w:jc w:val="both"/>
        <w:rPr>
          <w:rFonts w:ascii="Times New Roman" w:hAnsi="Times New Roman"/>
          <w:spacing w:val="-2"/>
        </w:rPr>
      </w:pPr>
    </w:p>
    <w:p w14:paraId="60DB4EBC" w14:textId="77777777"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14:paraId="58687F5A"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14:paraId="3BEA7F9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7"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14:paraId="2E2E23F8"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14:paraId="3B269F96"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14:paraId="53C503B3"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14:paraId="482BCB6F"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14:paraId="53284042"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14:paraId="4A360323" w14:textId="77777777"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14:paraId="1523236B"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lastRenderedPageBreak/>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14:paraId="00128136"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14:paraId="60F3B714"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p>
    <w:p w14:paraId="00C35888"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8"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14:paraId="6128077C" w14:textId="77777777" w:rsidR="00FA2029" w:rsidRDefault="00FA2029" w:rsidP="00FA2029">
      <w:pPr>
        <w:tabs>
          <w:tab w:val="left" w:pos="360"/>
          <w:tab w:val="left" w:pos="1440"/>
        </w:tabs>
        <w:suppressAutoHyphens/>
        <w:ind w:left="1080"/>
        <w:jc w:val="both"/>
        <w:rPr>
          <w:rFonts w:ascii="Times New Roman" w:hAnsi="Times New Roman"/>
          <w:spacing w:val="-2"/>
        </w:rPr>
      </w:pPr>
    </w:p>
    <w:p w14:paraId="57B41516" w14:textId="19EF9F33" w:rsidR="00FA2029" w:rsidRPr="006D5BB5" w:rsidRDefault="00F736D4" w:rsidP="00FA2029">
      <w:pPr>
        <w:numPr>
          <w:ilvl w:val="0"/>
          <w:numId w:val="10"/>
        </w:numPr>
        <w:tabs>
          <w:tab w:val="left" w:pos="360"/>
          <w:tab w:val="left" w:pos="720"/>
          <w:tab w:val="left" w:pos="1440"/>
        </w:tabs>
        <w:suppressAutoHyphens/>
        <w:jc w:val="both"/>
        <w:rPr>
          <w:rFonts w:ascii="Times New Roman" w:hAnsi="Times New Roman"/>
          <w:spacing w:val="-2"/>
          <w:u w:val="single"/>
        </w:rPr>
      </w:pPr>
      <w:r>
        <w:rPr>
          <w:rFonts w:ascii="Times New Roman" w:hAnsi="Times New Roman"/>
          <w:spacing w:val="-2"/>
          <w:u w:val="single"/>
        </w:rPr>
        <w:t>Sub Group/</w:t>
      </w:r>
      <w:r w:rsidR="00FA2029" w:rsidRPr="006D5BB5">
        <w:rPr>
          <w:rFonts w:ascii="Times New Roman" w:hAnsi="Times New Roman"/>
          <w:spacing w:val="-2"/>
          <w:u w:val="single"/>
        </w:rPr>
        <w:t xml:space="preserve">Working Group/Task Force </w:t>
      </w:r>
    </w:p>
    <w:p w14:paraId="3299C7A8" w14:textId="77777777" w:rsidR="005E0EE4" w:rsidRDefault="005E0EE4" w:rsidP="00FA2029">
      <w:pPr>
        <w:tabs>
          <w:tab w:val="left" w:pos="360"/>
          <w:tab w:val="left" w:pos="720"/>
          <w:tab w:val="left" w:pos="1440"/>
        </w:tabs>
        <w:suppressAutoHyphens/>
        <w:ind w:left="1080"/>
        <w:jc w:val="both"/>
        <w:rPr>
          <w:rFonts w:ascii="Times New Roman" w:hAnsi="Times New Roman"/>
          <w:spacing w:val="-2"/>
        </w:rPr>
      </w:pPr>
    </w:p>
    <w:p w14:paraId="508D49A1" w14:textId="02B4A7E1"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0215E2">
        <w:rPr>
          <w:rFonts w:ascii="Times New Roman" w:hAnsi="Times New Roman"/>
          <w:spacing w:val="-2"/>
        </w:rPr>
        <w:t>the governing</w:t>
      </w:r>
      <w:r w:rsidR="00FA2029">
        <w:rPr>
          <w:rFonts w:ascii="Times New Roman" w:hAnsi="Times New Roman"/>
          <w:spacing w:val="-2"/>
        </w:rPr>
        <w:t xml:space="preserve">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prior to submitting to ERCOT for official posting of new Revision Requests or comments on Revision Requests when the governing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is not the next approval authority of such new Revision Requests or comments. </w:t>
      </w:r>
      <w:r w:rsidR="00F736D4">
        <w:rPr>
          <w:rFonts w:ascii="Times New Roman" w:hAnsi="Times New Roman"/>
          <w:spacing w:val="-2"/>
        </w:rPr>
        <w:t xml:space="preserve"> Sub groups </w:t>
      </w:r>
      <w:r w:rsidR="003E074D">
        <w:rPr>
          <w:rFonts w:ascii="Times New Roman" w:hAnsi="Times New Roman"/>
          <w:spacing w:val="-2"/>
        </w:rPr>
        <w:t xml:space="preserve">shall </w:t>
      </w:r>
      <w:r w:rsidR="00F736D4">
        <w:rPr>
          <w:rFonts w:ascii="Times New Roman" w:hAnsi="Times New Roman"/>
          <w:spacing w:val="-2"/>
        </w:rPr>
        <w:t>have their own voting structure</w:t>
      </w:r>
      <w:r w:rsidR="003E074D">
        <w:rPr>
          <w:rFonts w:ascii="Times New Roman" w:hAnsi="Times New Roman"/>
          <w:spacing w:val="-2"/>
        </w:rPr>
        <w:t xml:space="preserve"> as detailed in their charter,</w:t>
      </w:r>
      <w:r w:rsidR="00F736D4">
        <w:rPr>
          <w:rFonts w:ascii="Times New Roman" w:hAnsi="Times New Roman"/>
          <w:spacing w:val="-2"/>
        </w:rPr>
        <w:t xml:space="preserve"> and can submit comments or revision requests without approval from the governing TAC subcommittee (or TAC if the sub group reports directly to TAC).  </w:t>
      </w:r>
    </w:p>
    <w:p w14:paraId="574E77E9" w14:textId="77777777" w:rsidR="00FB75C8" w:rsidRDefault="00FB75C8" w:rsidP="00410788">
      <w:pPr>
        <w:tabs>
          <w:tab w:val="left" w:pos="360"/>
          <w:tab w:val="left" w:pos="720"/>
          <w:tab w:val="left" w:pos="1440"/>
        </w:tabs>
        <w:suppressAutoHyphens/>
        <w:ind w:left="1440"/>
        <w:jc w:val="both"/>
        <w:rPr>
          <w:rFonts w:ascii="Times New Roman" w:hAnsi="Times New Roman"/>
          <w:spacing w:val="-2"/>
        </w:rPr>
      </w:pPr>
    </w:p>
    <w:p w14:paraId="785AF7FD" w14:textId="66CFB2A1"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t>
      </w:r>
      <w:r w:rsidR="00F736D4">
        <w:rPr>
          <w:rFonts w:ascii="Times New Roman" w:hAnsi="Times New Roman"/>
          <w:spacing w:val="-2"/>
        </w:rPr>
        <w:t xml:space="preserve">sub group, </w:t>
      </w:r>
      <w:r w:rsidR="00693781">
        <w:rPr>
          <w:rFonts w:ascii="Times New Roman" w:hAnsi="Times New Roman"/>
          <w:spacing w:val="-2"/>
        </w:rPr>
        <w:t>working group</w:t>
      </w:r>
      <w:r w:rsidR="00F736D4">
        <w:rPr>
          <w:rFonts w:ascii="Times New Roman" w:hAnsi="Times New Roman"/>
          <w:spacing w:val="-2"/>
        </w:rPr>
        <w:t>,</w:t>
      </w:r>
      <w:r w:rsidR="00693781">
        <w:rPr>
          <w:rFonts w:ascii="Times New Roman" w:hAnsi="Times New Roman"/>
          <w:spacing w:val="-2"/>
        </w:rPr>
        <w:t xml:space="preserve">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14:paraId="54E896A6" w14:textId="77777777" w:rsidR="00FA2029" w:rsidRPr="00504E38" w:rsidRDefault="00FA2029" w:rsidP="0003289D">
      <w:pPr>
        <w:tabs>
          <w:tab w:val="left" w:pos="360"/>
          <w:tab w:val="left" w:pos="1440"/>
        </w:tabs>
        <w:suppressAutoHyphens/>
        <w:ind w:left="1080"/>
        <w:jc w:val="both"/>
        <w:rPr>
          <w:rFonts w:ascii="Times New Roman" w:hAnsi="Times New Roman"/>
          <w:spacing w:val="-2"/>
        </w:rPr>
      </w:pPr>
    </w:p>
    <w:p w14:paraId="79E85450" w14:textId="77777777" w:rsidR="000C7C35" w:rsidRPr="00504E38" w:rsidRDefault="000C7C35" w:rsidP="0003289D">
      <w:pPr>
        <w:tabs>
          <w:tab w:val="left" w:pos="360"/>
          <w:tab w:val="left" w:pos="1440"/>
        </w:tabs>
        <w:suppressAutoHyphens/>
        <w:ind w:left="1080"/>
        <w:jc w:val="both"/>
        <w:rPr>
          <w:rFonts w:ascii="Times New Roman" w:hAnsi="Times New Roman"/>
          <w:spacing w:val="-2"/>
        </w:rPr>
      </w:pPr>
    </w:p>
    <w:p w14:paraId="60F7847C" w14:textId="77777777"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14:paraId="12A279F8"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There shall be </w:t>
      </w:r>
      <w:r w:rsidR="00DF242F">
        <w:rPr>
          <w:rFonts w:ascii="Times New Roman" w:hAnsi="Times New Roman"/>
          <w:spacing w:val="-2"/>
        </w:rPr>
        <w:t>four</w:t>
      </w:r>
      <w:r w:rsidRPr="00504E38">
        <w:rPr>
          <w:rFonts w:ascii="Times New Roman" w:hAnsi="Times New Roman"/>
          <w:spacing w:val="-2"/>
        </w:rPr>
        <w:t xml:space="preserve"> standing TAC subcommittees with representatives as follows:</w:t>
      </w:r>
    </w:p>
    <w:p w14:paraId="7E2DC84D"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D6A2E6E" w14:textId="77777777"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14:paraId="2D840090" w14:textId="77777777" w:rsidR="001B7F1B" w:rsidRDefault="001B7F1B" w:rsidP="001B7F1B">
      <w:pPr>
        <w:pStyle w:val="NormalWeb"/>
        <w:spacing w:before="0" w:beforeAutospacing="0" w:after="0" w:afterAutospacing="0"/>
        <w:ind w:left="1440"/>
        <w:jc w:val="both"/>
        <w:rPr>
          <w:spacing w:val="-2"/>
        </w:rPr>
      </w:pPr>
    </w:p>
    <w:p w14:paraId="3C165C8B" w14:textId="77777777"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w:t>
      </w:r>
      <w:r w:rsidR="004C1852" w:rsidRPr="00504E38">
        <w:lastRenderedPageBreak/>
        <w:t xml:space="preserve">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14:paraId="40E91E3B" w14:textId="77777777" w:rsidR="001B7F1B" w:rsidRDefault="001B7F1B" w:rsidP="001B7F1B">
      <w:pPr>
        <w:pStyle w:val="NormalWeb"/>
        <w:spacing w:before="0" w:beforeAutospacing="0" w:after="0" w:afterAutospacing="0"/>
        <w:ind w:left="1440"/>
        <w:jc w:val="both"/>
        <w:rPr>
          <w:spacing w:val="-2"/>
        </w:rPr>
      </w:pPr>
    </w:p>
    <w:p w14:paraId="4A39A030" w14:textId="0C2383AD" w:rsidR="00EE4972" w:rsidRDefault="00EE4972" w:rsidP="001B7F1B">
      <w:pPr>
        <w:pStyle w:val="NormalWeb"/>
        <w:spacing w:before="0" w:beforeAutospacing="0" w:after="0" w:afterAutospacing="0"/>
        <w:ind w:left="1440"/>
        <w:jc w:val="both"/>
      </w:pPr>
      <w:r w:rsidRPr="00504E38">
        <w:rPr>
          <w:spacing w:val="-2"/>
        </w:rPr>
        <w:t xml:space="preserve">Quorum:  </w:t>
      </w:r>
      <w:r w:rsidRPr="00504E38">
        <w:t xml:space="preserve">At least one Standing Representative from each of four Segments and a majority of the Standing Representatives must be present at a meeting to constitute a quorum.  </w:t>
      </w:r>
      <w:r w:rsidRPr="00E4154E">
        <w:t xml:space="preserve">Standing Representatives may participate in </w:t>
      </w:r>
      <w:r w:rsidR="00E4154E" w:rsidRPr="00E4154E">
        <w:t xml:space="preserve">a </w:t>
      </w:r>
      <w:r w:rsidRPr="00E4154E">
        <w:t>meeting</w:t>
      </w:r>
      <w:r w:rsidR="00E4154E" w:rsidRPr="00E4154E">
        <w:t xml:space="preserve"> in-person or remotely (See Remote Participation below). </w:t>
      </w:r>
      <w:r w:rsidR="00EE0437" w:rsidRPr="00E4154E">
        <w:t xml:space="preserve"> </w:t>
      </w:r>
    </w:p>
    <w:p w14:paraId="1FB039D3" w14:textId="77777777" w:rsidR="001B7F1B" w:rsidRDefault="001B7F1B" w:rsidP="00E4154E">
      <w:pPr>
        <w:pStyle w:val="NormalWeb"/>
        <w:spacing w:before="0" w:beforeAutospacing="0" w:after="0" w:afterAutospacing="0"/>
        <w:jc w:val="both"/>
        <w:rPr>
          <w:spacing w:val="-2"/>
        </w:rPr>
      </w:pPr>
    </w:p>
    <w:p w14:paraId="46A72819" w14:textId="77777777"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14:paraId="15BA15C2" w14:textId="77777777" w:rsidR="001B7F1B" w:rsidRDefault="001B7F1B" w:rsidP="001B7F1B">
      <w:pPr>
        <w:pStyle w:val="NormalWeb"/>
        <w:spacing w:before="0" w:beforeAutospacing="0" w:after="0" w:afterAutospacing="0"/>
        <w:ind w:left="1440"/>
        <w:jc w:val="both"/>
        <w:rPr>
          <w:spacing w:val="-2"/>
        </w:rPr>
      </w:pPr>
    </w:p>
    <w:p w14:paraId="1EE182AE" w14:textId="77777777"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(i)</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14:paraId="4C5F0076" w14:textId="77777777" w:rsidR="001B7F1B" w:rsidRDefault="001B7F1B" w:rsidP="001B7F1B">
      <w:pPr>
        <w:pStyle w:val="NormalWeb"/>
        <w:spacing w:before="0" w:beforeAutospacing="0" w:after="0" w:afterAutospacing="0"/>
        <w:ind w:left="1440"/>
        <w:jc w:val="both"/>
      </w:pPr>
    </w:p>
    <w:p w14:paraId="73A191FF" w14:textId="77777777" w:rsidR="00F62067"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14:paraId="53BCCE94" w14:textId="497F3A52" w:rsidR="00BB48D5" w:rsidRPr="000956FF" w:rsidRDefault="00BB48D5" w:rsidP="000956FF">
      <w:pPr>
        <w:pStyle w:val="NormalWeb"/>
        <w:ind w:left="1440"/>
        <w:jc w:val="both"/>
        <w:rPr>
          <w:spacing w:val="-2"/>
        </w:rPr>
      </w:pPr>
      <w:r w:rsidRPr="00BB48D5">
        <w:t xml:space="preserve">Remote Participation:  </w:t>
      </w:r>
      <w:r w:rsidR="00E4154E">
        <w:rPr>
          <w:spacing w:val="-2"/>
        </w:rPr>
        <w:t>Standing</w:t>
      </w:r>
      <w:r w:rsidR="00E4154E" w:rsidRPr="00E4154E">
        <w:rPr>
          <w:spacing w:val="-2"/>
        </w:rPr>
        <w:t xml:space="preserve"> Representatives may participate in a meeting, vote, and be counted towards  quorum via telephone or other similar communications equipment, or another suitable electronic communications system, including videoconferencing technology or the Internet, or any </w:t>
      </w:r>
      <w:r w:rsidR="00E4154E" w:rsidRPr="00E4154E">
        <w:rPr>
          <w:spacing w:val="-2"/>
        </w:rPr>
        <w:lastRenderedPageBreak/>
        <w:t xml:space="preserve">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of any business on the ground that the meeting is not lawfully called or convened.  Validation of votes taken via such electronic communications system will be required.  </w:t>
      </w:r>
    </w:p>
    <w:p w14:paraId="00CAE302" w14:textId="77777777" w:rsidR="007A7E13" w:rsidRPr="00504E38" w:rsidRDefault="00EE4972" w:rsidP="001B7F1B">
      <w:pPr>
        <w:pStyle w:val="NormalWeb"/>
        <w:spacing w:before="0" w:beforeAutospacing="0" w:after="0" w:afterAutospacing="0"/>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14:paraId="02737961" w14:textId="77777777"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14:paraId="230433D1" w14:textId="77777777"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Pr="00504E38">
        <w:rPr>
          <w:rFonts w:ascii="Times New Roman" w:hAnsi="Times New Roman"/>
          <w:spacing w:val="-2"/>
          <w:u w:val="single"/>
        </w:rPr>
        <w:t xml:space="preserve">Protocol Revision Subcommittee (PRS) </w:t>
      </w:r>
    </w:p>
    <w:p w14:paraId="73449307" w14:textId="77777777" w:rsidR="001B7F1B" w:rsidRDefault="001B7F1B" w:rsidP="001B7F1B">
      <w:pPr>
        <w:pStyle w:val="NormalWeb"/>
        <w:spacing w:before="0" w:beforeAutospacing="0" w:after="0" w:afterAutospacing="0"/>
        <w:ind w:left="1440"/>
        <w:jc w:val="both"/>
        <w:rPr>
          <w:spacing w:val="-2"/>
        </w:rPr>
      </w:pPr>
    </w:p>
    <w:p w14:paraId="28C96AA5" w14:textId="77777777"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14:paraId="520CF7CF" w14:textId="77777777" w:rsidR="001B7F1B" w:rsidRPr="00504E38" w:rsidRDefault="001B7F1B" w:rsidP="001B7F1B">
      <w:pPr>
        <w:pStyle w:val="NormalWeb"/>
        <w:spacing w:before="0" w:beforeAutospacing="0" w:after="0" w:afterAutospacing="0"/>
        <w:ind w:left="1440"/>
        <w:jc w:val="both"/>
        <w:rPr>
          <w:spacing w:val="-2"/>
        </w:rPr>
      </w:pPr>
    </w:p>
    <w:p w14:paraId="568B9F0F" w14:textId="77777777"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 xml:space="preserve">Standing Representatives at PRS </w:t>
      </w:r>
      <w:r w:rsidR="009D7B25" w:rsidRPr="00504E38">
        <w:rPr>
          <w:spacing w:val="-2"/>
        </w:rPr>
        <w:t>may not assign proxy</w:t>
      </w:r>
    </w:p>
    <w:p w14:paraId="4561DAA4" w14:textId="77777777" w:rsidR="001B7F1B" w:rsidRDefault="001B7F1B" w:rsidP="001B7F1B">
      <w:pPr>
        <w:pStyle w:val="NormalWeb"/>
        <w:spacing w:before="0" w:beforeAutospacing="0" w:after="0" w:afterAutospacing="0"/>
        <w:ind w:left="1440"/>
        <w:jc w:val="both"/>
        <w:rPr>
          <w:spacing w:val="-2"/>
        </w:rPr>
      </w:pPr>
    </w:p>
    <w:p w14:paraId="560D9766" w14:textId="77777777"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r w:rsidR="000956FF">
        <w:rPr>
          <w:spacing w:val="-2"/>
        </w:rPr>
        <w:t xml:space="preserve">  </w:t>
      </w:r>
      <w:r w:rsidR="000956FF" w:rsidRPr="00E4154E">
        <w:t xml:space="preserve">Standing Representatives may participate in a meeting in-person or remotely (See Remote Participation below).  </w:t>
      </w:r>
    </w:p>
    <w:p w14:paraId="62760B61" w14:textId="77777777" w:rsidR="001B7F1B" w:rsidRDefault="001B7F1B" w:rsidP="001B7F1B">
      <w:pPr>
        <w:pStyle w:val="NormalWeb"/>
        <w:spacing w:before="0" w:beforeAutospacing="0" w:after="0" w:afterAutospacing="0"/>
        <w:ind w:left="1440"/>
        <w:jc w:val="both"/>
        <w:rPr>
          <w:spacing w:val="-2"/>
        </w:rPr>
      </w:pPr>
    </w:p>
    <w:p w14:paraId="659F7495"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14:paraId="31486AFF" w14:textId="77777777" w:rsidR="001B7F1B" w:rsidRDefault="001B7F1B" w:rsidP="001B7F1B">
      <w:pPr>
        <w:pStyle w:val="NormalWeb"/>
        <w:spacing w:before="0" w:beforeAutospacing="0" w:after="0" w:afterAutospacing="0"/>
        <w:ind w:left="1440"/>
        <w:jc w:val="both"/>
        <w:rPr>
          <w:spacing w:val="-2"/>
        </w:rPr>
      </w:pPr>
    </w:p>
    <w:p w14:paraId="423D7D92" w14:textId="77777777"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14:paraId="4C072813" w14:textId="77777777" w:rsidR="001B7F1B" w:rsidRDefault="001B7F1B" w:rsidP="001B7F1B">
      <w:pPr>
        <w:pStyle w:val="NormalWeb"/>
        <w:spacing w:before="0" w:beforeAutospacing="0" w:after="0" w:afterAutospacing="0"/>
        <w:ind w:left="1440"/>
        <w:jc w:val="both"/>
        <w:rPr>
          <w:spacing w:val="-2"/>
        </w:rPr>
      </w:pPr>
    </w:p>
    <w:p w14:paraId="4999392B" w14:textId="11A2AD21"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w:t>
      </w:r>
      <w:r w:rsidRPr="000956FF">
        <w:t>representative of the member).</w:t>
      </w:r>
      <w:r w:rsidR="00C457AF" w:rsidRPr="000956FF">
        <w:rPr>
          <w:spacing w:val="-2"/>
        </w:rPr>
        <w:t xml:space="preserve">  </w:t>
      </w:r>
      <w:r w:rsidR="000956FF">
        <w:t>Voting Entities</w:t>
      </w:r>
      <w:r w:rsidR="000956FF" w:rsidRPr="00E4154E">
        <w:t xml:space="preserve"> may participate in a meeting in-person or remotely (See Remote Participation below).  </w:t>
      </w:r>
    </w:p>
    <w:p w14:paraId="1632FF6A" w14:textId="77777777" w:rsidR="001B7F1B" w:rsidRDefault="001B7F1B" w:rsidP="001B7F1B">
      <w:pPr>
        <w:pStyle w:val="NormalWeb"/>
        <w:spacing w:before="0" w:beforeAutospacing="0" w:after="0" w:afterAutospacing="0"/>
        <w:ind w:left="1440"/>
        <w:jc w:val="both"/>
        <w:rPr>
          <w:spacing w:val="-2"/>
        </w:rPr>
      </w:pPr>
    </w:p>
    <w:p w14:paraId="3D7D425A" w14:textId="77777777"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14:paraId="09673D0E" w14:textId="77777777" w:rsidR="001B7F1B" w:rsidRDefault="001B7F1B" w:rsidP="001B7F1B">
      <w:pPr>
        <w:pStyle w:val="NormalWeb"/>
        <w:spacing w:before="0" w:beforeAutospacing="0" w:after="0" w:afterAutospacing="0"/>
        <w:ind w:left="1440"/>
        <w:jc w:val="both"/>
        <w:rPr>
          <w:spacing w:val="-2"/>
        </w:rPr>
      </w:pPr>
    </w:p>
    <w:p w14:paraId="589E0B11" w14:textId="77777777"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(i</w:t>
      </w:r>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14:paraId="421B61DE" w14:textId="77777777" w:rsidR="001B7F1B" w:rsidRDefault="001B7F1B" w:rsidP="001B7F1B">
      <w:pPr>
        <w:pStyle w:val="NormalWeb"/>
        <w:spacing w:before="0" w:beforeAutospacing="0" w:after="0" w:afterAutospacing="0"/>
        <w:ind w:left="1440"/>
        <w:jc w:val="both"/>
        <w:rPr>
          <w:spacing w:val="-2"/>
        </w:rPr>
      </w:pPr>
    </w:p>
    <w:p w14:paraId="2F86618F" w14:textId="77777777"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14:paraId="6F682C29" w14:textId="77777777" w:rsidR="00E4154E" w:rsidRPr="00481DD3" w:rsidRDefault="00E4154E" w:rsidP="00E4154E">
      <w:pPr>
        <w:pStyle w:val="NormalWeb"/>
        <w:ind w:left="1440"/>
        <w:jc w:val="both"/>
        <w:rPr>
          <w:spacing w:val="-2"/>
        </w:rPr>
      </w:pPr>
      <w:r w:rsidRPr="00BB48D5">
        <w:t xml:space="preserve">Remote Participation:  </w:t>
      </w:r>
      <w:r>
        <w:rPr>
          <w:spacing w:val="-2"/>
        </w:rPr>
        <w:t>Standing</w:t>
      </w:r>
      <w:r w:rsidRPr="00E4154E">
        <w:rPr>
          <w:spacing w:val="-2"/>
        </w:rPr>
        <w:t xml:space="preserve"> Representatives </w:t>
      </w:r>
      <w:r>
        <w:rPr>
          <w:spacing w:val="-2"/>
        </w:rPr>
        <w:t xml:space="preserve">and Voting Entities </w:t>
      </w:r>
      <w:r w:rsidRPr="00E4154E">
        <w:rPr>
          <w:spacing w:val="-2"/>
        </w:rPr>
        <w:t>may participate in a meeting, vote, and be counted towards  quorum</w:t>
      </w:r>
      <w:r>
        <w:rPr>
          <w:spacing w:val="-2"/>
        </w:rPr>
        <w:t xml:space="preserve"> (as defined </w:t>
      </w:r>
      <w:r w:rsidR="000956FF">
        <w:rPr>
          <w:spacing w:val="-2"/>
        </w:rPr>
        <w:t>by</w:t>
      </w:r>
      <w:r>
        <w:rPr>
          <w:spacing w:val="-2"/>
        </w:rPr>
        <w:t xml:space="preserve"> </w:t>
      </w:r>
      <w:r w:rsidR="000956FF">
        <w:rPr>
          <w:spacing w:val="-2"/>
        </w:rPr>
        <w:t xml:space="preserve">the </w:t>
      </w:r>
      <w:r>
        <w:rPr>
          <w:spacing w:val="-2"/>
        </w:rPr>
        <w:t>Quorum</w:t>
      </w:r>
      <w:r w:rsidR="000956FF">
        <w:rPr>
          <w:spacing w:val="-2"/>
        </w:rPr>
        <w:t xml:space="preserve"> requirements</w:t>
      </w:r>
      <w:r>
        <w:rPr>
          <w:spacing w:val="-2"/>
        </w:rPr>
        <w:t xml:space="preserve"> above)</w:t>
      </w:r>
      <w:r w:rsidRPr="00E4154E">
        <w:rPr>
          <w:spacing w:val="-2"/>
        </w:rPr>
        <w:t xml:space="preserve"> via telephone or other similar communications equipment, or another suitable electronic communications system, including </w:t>
      </w:r>
      <w:r w:rsidRPr="00E4154E">
        <w:rPr>
          <w:spacing w:val="-2"/>
        </w:rPr>
        <w:lastRenderedPageBreak/>
        <w:t xml:space="preserve">videoconferencing technology or the Internet, or any combination, if the telephone or other equipment or system permits each person participating in the meeting to communicate with all other persons in the meeting.  Remote participation in a meeting shall constitute presence in person at such meeting, except where a person participates in the meeting for the express purpose of objecting to the transaction of any business on the ground that the meeting is not lawfully called or convened.   Validation of votes taken via such electronic communications system will be required.  </w:t>
      </w:r>
    </w:p>
    <w:p w14:paraId="7AD86FB5" w14:textId="77777777"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final tally shall be distributed to the subcommittee distribution list and posted on the </w:t>
      </w:r>
      <w:r w:rsidR="002B4CEF" w:rsidRPr="00504E38">
        <w:t>ERCOT website</w:t>
      </w:r>
      <w:r w:rsidRPr="00504E38">
        <w:t>.</w:t>
      </w:r>
    </w:p>
    <w:p w14:paraId="5C427F05"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14:paraId="7E0FBDDA" w14:textId="77777777" w:rsidR="006439D8" w:rsidRPr="006439D8" w:rsidRDefault="006439D8" w:rsidP="006439D8">
      <w:pPr>
        <w:tabs>
          <w:tab w:val="left" w:pos="360"/>
          <w:tab w:val="left" w:pos="720"/>
          <w:tab w:val="left" w:pos="1080"/>
          <w:tab w:val="left" w:pos="1440"/>
        </w:tabs>
        <w:suppressAutoHyphens/>
        <w:ind w:left="720" w:hanging="720"/>
        <w:jc w:val="both"/>
        <w:rPr>
          <w:rFonts w:ascii="Times New Roman" w:hAnsi="Times New Roman"/>
          <w:b/>
          <w:spacing w:val="-2"/>
        </w:rPr>
      </w:pPr>
      <w:r>
        <w:rPr>
          <w:rFonts w:ascii="Times New Roman" w:hAnsi="Times New Roman"/>
          <w:b/>
          <w:spacing w:val="-2"/>
        </w:rPr>
        <w:t>VI.</w:t>
      </w:r>
      <w:r>
        <w:rPr>
          <w:rFonts w:ascii="Times New Roman" w:hAnsi="Times New Roman"/>
          <w:b/>
          <w:spacing w:val="-2"/>
        </w:rPr>
        <w:tab/>
      </w:r>
      <w:r>
        <w:rPr>
          <w:rFonts w:ascii="Times New Roman" w:hAnsi="Times New Roman"/>
          <w:b/>
          <w:spacing w:val="-2"/>
        </w:rPr>
        <w:tab/>
      </w:r>
      <w:r w:rsidRPr="006439D8">
        <w:rPr>
          <w:rFonts w:ascii="Times New Roman Bold" w:hAnsi="Times New Roman Bold"/>
          <w:b/>
          <w:caps/>
          <w:spacing w:val="-2"/>
          <w:u w:val="single"/>
        </w:rPr>
        <w:t>Voting at Remote Meetings for TAC and TAC Subcommittees Under Extenuating Circumstances Declaration</w:t>
      </w:r>
    </w:p>
    <w:p w14:paraId="3CF348A2" w14:textId="77777777" w:rsidR="006439D8" w:rsidRDefault="006439D8" w:rsidP="006439D8">
      <w:pPr>
        <w:ind w:left="1080"/>
        <w:rPr>
          <w:rFonts w:ascii="Times New Roman" w:hAnsi="Times New Roman"/>
          <w:spacing w:val="-2"/>
        </w:rPr>
      </w:pPr>
    </w:p>
    <w:p w14:paraId="5C36532E" w14:textId="77777777" w:rsidR="006439D8" w:rsidRPr="006439D8" w:rsidRDefault="006439D8" w:rsidP="002104E2">
      <w:pPr>
        <w:ind w:left="1080"/>
        <w:rPr>
          <w:rFonts w:ascii="Times New Roman" w:hAnsi="Times New Roman"/>
          <w:spacing w:val="-2"/>
        </w:rPr>
      </w:pPr>
      <w:r w:rsidRPr="006439D8">
        <w:rPr>
          <w:rFonts w:ascii="Times New Roman" w:hAnsi="Times New Roman"/>
          <w:spacing w:val="-2"/>
        </w:rPr>
        <w:t>Under extenuating circumstances (</w:t>
      </w:r>
      <w:r w:rsidR="00713564">
        <w:rPr>
          <w:rFonts w:ascii="Times New Roman" w:hAnsi="Times New Roman"/>
          <w:spacing w:val="-2"/>
        </w:rPr>
        <w:t xml:space="preserve">an </w:t>
      </w:r>
      <w:r w:rsidRPr="006439D8">
        <w:rPr>
          <w:rFonts w:ascii="Times New Roman" w:hAnsi="Times New Roman"/>
          <w:spacing w:val="-2"/>
        </w:rPr>
        <w:t xml:space="preserve">emergency </w:t>
      </w:r>
      <w:r w:rsidR="00713564">
        <w:rPr>
          <w:rFonts w:ascii="Times New Roman" w:hAnsi="Times New Roman"/>
          <w:spacing w:val="-2"/>
        </w:rPr>
        <w:t>or public necessity, including but not limited to an imminent</w:t>
      </w:r>
      <w:r w:rsidRPr="006439D8">
        <w:rPr>
          <w:rFonts w:ascii="Times New Roman" w:hAnsi="Times New Roman"/>
          <w:spacing w:val="-2"/>
        </w:rPr>
        <w:t xml:space="preserve"> threat </w:t>
      </w:r>
      <w:r w:rsidR="00713564">
        <w:rPr>
          <w:rFonts w:ascii="Times New Roman" w:hAnsi="Times New Roman"/>
          <w:spacing w:val="-2"/>
        </w:rPr>
        <w:t xml:space="preserve">to </w:t>
      </w:r>
      <w:r w:rsidRPr="006439D8">
        <w:rPr>
          <w:rFonts w:ascii="Times New Roman" w:hAnsi="Times New Roman"/>
          <w:spacing w:val="-2"/>
        </w:rPr>
        <w:t xml:space="preserve">public health or safety, or a reasonably unforeseen situation) and after consulting with the TAC Chair and Vice Chair, the ERCOT General Counsel may declare </w:t>
      </w:r>
      <w:r w:rsidR="002104E2">
        <w:rPr>
          <w:rFonts w:ascii="Times New Roman" w:hAnsi="Times New Roman"/>
          <w:spacing w:val="-2"/>
        </w:rPr>
        <w:t>that remote voting is permitted for TAC and TAC Subcommittee duties and functions.  A notice will be sent to all ERCOT Members</w:t>
      </w:r>
      <w:r w:rsidR="00740EB6">
        <w:rPr>
          <w:rFonts w:ascii="Times New Roman" w:hAnsi="Times New Roman"/>
          <w:spacing w:val="-2"/>
        </w:rPr>
        <w:t xml:space="preserve"> and a Market Notice will be sent to all Market Participants</w:t>
      </w:r>
      <w:r w:rsidR="002104E2">
        <w:rPr>
          <w:rFonts w:ascii="Times New Roman" w:hAnsi="Times New Roman"/>
          <w:spacing w:val="-2"/>
        </w:rPr>
        <w:t xml:space="preserve"> when such a declaration begins and when the return to normal meeting procedures resume</w:t>
      </w:r>
      <w:r w:rsidR="00216B72">
        <w:rPr>
          <w:rFonts w:ascii="Times New Roman" w:hAnsi="Times New Roman"/>
          <w:spacing w:val="-2"/>
        </w:rPr>
        <w:t>s</w:t>
      </w:r>
      <w:r w:rsidRPr="006439D8">
        <w:rPr>
          <w:rFonts w:ascii="Times New Roman" w:hAnsi="Times New Roman"/>
          <w:spacing w:val="-2"/>
        </w:rPr>
        <w:t xml:space="preserve">.  Any such meeting must </w:t>
      </w:r>
      <w:r w:rsidR="003E1EC1">
        <w:rPr>
          <w:rFonts w:ascii="Times New Roman" w:hAnsi="Times New Roman"/>
          <w:spacing w:val="-2"/>
        </w:rPr>
        <w:t>use</w:t>
      </w:r>
      <w:r w:rsidR="00F372E7">
        <w:rPr>
          <w:rFonts w:ascii="Times New Roman" w:hAnsi="Times New Roman"/>
          <w:spacing w:val="-2"/>
        </w:rPr>
        <w:t xml:space="preserve"> </w:t>
      </w:r>
      <w:r w:rsidR="00713564">
        <w:rPr>
          <w:rFonts w:ascii="Times New Roman" w:hAnsi="Times New Roman"/>
          <w:spacing w:val="-2"/>
        </w:rPr>
        <w:t xml:space="preserve">conference telephone or other similar communications equipment, or another suitable electronic communications system, </w:t>
      </w:r>
      <w:r w:rsidR="00713564" w:rsidRPr="00713564">
        <w:rPr>
          <w:rFonts w:ascii="Times New Roman" w:hAnsi="Times New Roman"/>
          <w:spacing w:val="-2"/>
        </w:rPr>
        <w:t>including videoconferencing technology or the Internet, or any combination, if the telephone or other equipment or system permits each</w:t>
      </w:r>
      <w:r w:rsidRPr="006439D8">
        <w:rPr>
          <w:rFonts w:ascii="Times New Roman" w:hAnsi="Times New Roman"/>
          <w:spacing w:val="-2"/>
        </w:rPr>
        <w:t xml:space="preserve"> person participating in the meeting</w:t>
      </w:r>
      <w:r w:rsidR="002104E2">
        <w:rPr>
          <w:rFonts w:ascii="Times New Roman" w:hAnsi="Times New Roman"/>
          <w:spacing w:val="-2"/>
        </w:rPr>
        <w:t xml:space="preserve"> </w:t>
      </w:r>
      <w:r w:rsidR="00713564">
        <w:rPr>
          <w:rFonts w:ascii="Times New Roman" w:hAnsi="Times New Roman"/>
          <w:spacing w:val="-2"/>
        </w:rPr>
        <w:t xml:space="preserve">to communicate with all other persons in the </w:t>
      </w:r>
      <w:r w:rsidR="00713564" w:rsidRPr="008E23B4">
        <w:rPr>
          <w:rFonts w:ascii="Times New Roman" w:hAnsi="Times New Roman"/>
          <w:spacing w:val="-2"/>
        </w:rPr>
        <w:t>meeting</w:t>
      </w:r>
      <w:r w:rsidR="00722040" w:rsidRPr="008E23B4">
        <w:rPr>
          <w:rFonts w:ascii="Times New Roman" w:hAnsi="Times New Roman"/>
          <w:spacing w:val="-2"/>
        </w:rPr>
        <w:t>.</w:t>
      </w:r>
      <w:r w:rsidRPr="008E23B4">
        <w:rPr>
          <w:rFonts w:ascii="Times New Roman" w:hAnsi="Times New Roman"/>
          <w:spacing w:val="-2"/>
        </w:rPr>
        <w:t xml:space="preserve"> </w:t>
      </w:r>
      <w:r w:rsidR="008E23B4">
        <w:rPr>
          <w:rFonts w:ascii="Times New Roman" w:hAnsi="Times New Roman"/>
          <w:spacing w:val="-2"/>
        </w:rPr>
        <w:t xml:space="preserve"> </w:t>
      </w:r>
      <w:r w:rsidR="00722040" w:rsidRPr="008E23B4">
        <w:rPr>
          <w:rFonts w:ascii="Times New Roman" w:hAnsi="Times New Roman"/>
          <w:spacing w:val="-2"/>
        </w:rPr>
        <w:t>P</w:t>
      </w:r>
      <w:r w:rsidRPr="008E23B4">
        <w:rPr>
          <w:rFonts w:ascii="Times New Roman" w:hAnsi="Times New Roman"/>
          <w:spacing w:val="-2"/>
        </w:rPr>
        <w:t>articipation</w:t>
      </w:r>
      <w:r w:rsidRPr="006439D8">
        <w:rPr>
          <w:rFonts w:ascii="Times New Roman" w:hAnsi="Times New Roman"/>
          <w:spacing w:val="-2"/>
        </w:rPr>
        <w:t xml:space="preserve"> in a meeting shall constitute presence in person at such meeting</w:t>
      </w:r>
      <w:r w:rsidR="00713564" w:rsidRPr="00713564">
        <w:rPr>
          <w:rFonts w:ascii="Times New Roman" w:hAnsi="Times New Roman"/>
          <w:spacing w:val="-2"/>
        </w:rPr>
        <w:t xml:space="preserve">, </w:t>
      </w:r>
      <w:r w:rsidR="00713564" w:rsidRPr="000B0FBA">
        <w:rPr>
          <w:rFonts w:ascii="Times New Roman" w:hAnsi="Times New Roman"/>
          <w:spacing w:val="-2"/>
        </w:rPr>
        <w:t>except where a person participates in the meeting for the express purpose of objecting to the transaction of any business on the ground that the meeting is not lawfully called or convened</w:t>
      </w:r>
      <w:r w:rsidRPr="006439D8">
        <w:rPr>
          <w:rFonts w:ascii="Times New Roman" w:hAnsi="Times New Roman"/>
          <w:spacing w:val="-2"/>
        </w:rPr>
        <w:t xml:space="preserve">.   In </w:t>
      </w:r>
      <w:r w:rsidR="00216B72">
        <w:rPr>
          <w:rFonts w:ascii="Times New Roman" w:hAnsi="Times New Roman"/>
          <w:spacing w:val="-2"/>
        </w:rPr>
        <w:t>such meetings</w:t>
      </w:r>
      <w:r w:rsidRPr="006439D8">
        <w:rPr>
          <w:rFonts w:ascii="Times New Roman" w:hAnsi="Times New Roman"/>
          <w:spacing w:val="-2"/>
        </w:rPr>
        <w:t>, TAC and TAC Subcommittee</w:t>
      </w:r>
      <w:r w:rsidR="003E1EC1">
        <w:rPr>
          <w:rFonts w:ascii="Times New Roman" w:hAnsi="Times New Roman"/>
          <w:spacing w:val="-2"/>
        </w:rPr>
        <w:t>s</w:t>
      </w:r>
      <w:r w:rsidRPr="006439D8">
        <w:rPr>
          <w:rFonts w:ascii="Times New Roman" w:hAnsi="Times New Roman"/>
          <w:spacing w:val="-2"/>
        </w:rPr>
        <w:t xml:space="preserve"> may vote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If necessary</w:t>
      </w:r>
      <w:r w:rsidR="00F372E7">
        <w:rPr>
          <w:rFonts w:ascii="Times New Roman" w:hAnsi="Times New Roman"/>
          <w:spacing w:val="-2"/>
        </w:rPr>
        <w:t xml:space="preserve"> </w:t>
      </w:r>
      <w:r w:rsidR="00F372E7" w:rsidRPr="00BA1885">
        <w:rPr>
          <w:rFonts w:ascii="Times New Roman" w:hAnsi="Times New Roman"/>
          <w:spacing w:val="-2"/>
        </w:rPr>
        <w:t>as determined by the Chair and Vice Chair</w:t>
      </w:r>
      <w:r w:rsidRPr="006439D8">
        <w:rPr>
          <w:rFonts w:ascii="Times New Roman" w:hAnsi="Times New Roman"/>
          <w:spacing w:val="-2"/>
        </w:rPr>
        <w:t xml:space="preserve">, </w:t>
      </w:r>
      <w:r w:rsidRPr="006439D8">
        <w:rPr>
          <w:rFonts w:ascii="Times New Roman" w:hAnsi="Times New Roman"/>
          <w:spacing w:val="-2"/>
        </w:rPr>
        <w:lastRenderedPageBreak/>
        <w:t xml:space="preserve">validation of the votes taken via </w:t>
      </w:r>
      <w:r w:rsidR="00713564">
        <w:rPr>
          <w:rFonts w:ascii="Times New Roman" w:hAnsi="Times New Roman"/>
          <w:spacing w:val="-2"/>
        </w:rPr>
        <w:t>such electronic</w:t>
      </w:r>
      <w:r w:rsidRPr="006439D8">
        <w:rPr>
          <w:rFonts w:ascii="Times New Roman" w:hAnsi="Times New Roman"/>
          <w:spacing w:val="-2"/>
        </w:rPr>
        <w:t xml:space="preserve"> communications </w:t>
      </w:r>
      <w:r w:rsidR="00713564">
        <w:rPr>
          <w:rFonts w:ascii="Times New Roman" w:hAnsi="Times New Roman"/>
          <w:spacing w:val="-2"/>
        </w:rPr>
        <w:t>system</w:t>
      </w:r>
      <w:r w:rsidRPr="006439D8">
        <w:rPr>
          <w:rFonts w:ascii="Times New Roman" w:hAnsi="Times New Roman"/>
          <w:spacing w:val="-2"/>
        </w:rPr>
        <w:t xml:space="preserve"> will be conducted after the meeting.  </w:t>
      </w:r>
    </w:p>
    <w:p w14:paraId="2B21EDDE"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4FAF358A" w14:textId="77777777" w:rsidR="006439D8" w:rsidRDefault="006439D8" w:rsidP="0003289D">
      <w:pPr>
        <w:tabs>
          <w:tab w:val="left" w:pos="360"/>
          <w:tab w:val="left" w:pos="720"/>
          <w:tab w:val="left" w:pos="1080"/>
          <w:tab w:val="left" w:pos="1440"/>
        </w:tabs>
        <w:suppressAutoHyphens/>
        <w:ind w:left="1800" w:hanging="1800"/>
        <w:jc w:val="both"/>
        <w:rPr>
          <w:rFonts w:ascii="Times New Roman" w:hAnsi="Times New Roman"/>
          <w:b/>
          <w:spacing w:val="-2"/>
        </w:rPr>
      </w:pPr>
    </w:p>
    <w:p w14:paraId="0FA5CB73"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r w:rsidR="006439D8">
        <w:rPr>
          <w:rFonts w:ascii="Times New Roman" w:hAnsi="Times New Roman"/>
          <w:b/>
          <w:spacing w:val="-2"/>
        </w:rPr>
        <w:t>I</w:t>
      </w:r>
      <w:r w:rsidRPr="00504E38">
        <w:rPr>
          <w:rFonts w:ascii="Times New Roman" w:hAnsi="Times New Roman"/>
          <w:b/>
          <w:spacing w:val="-2"/>
        </w:rPr>
        <w:t>.</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14:paraId="667AA5D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A39D3C6" w14:textId="77777777" w:rsidR="002D1F3C" w:rsidRPr="00504E38" w:rsidRDefault="002D1F3C" w:rsidP="0003289D">
      <w:pPr>
        <w:pStyle w:val="BodyTextIndent2"/>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14:paraId="677E0727" w14:textId="77777777"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14:paraId="68E55428" w14:textId="77777777" w:rsidR="002D34C6" w:rsidRPr="00504E38" w:rsidRDefault="002D34C6" w:rsidP="003C48A7">
      <w:pPr>
        <w:pStyle w:val="BodyTextIndent2"/>
        <w:jc w:val="center"/>
      </w:pPr>
    </w:p>
    <w:p w14:paraId="40DA7F70"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14:paraId="1957BDA9"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14:paraId="5613CB4B" w14:textId="77777777" w:rsidR="002D34C6" w:rsidRPr="00504E38" w:rsidRDefault="002D34C6" w:rsidP="003C48A7">
      <w:pPr>
        <w:pStyle w:val="BodyTextIndent2"/>
        <w:tabs>
          <w:tab w:val="clear" w:pos="360"/>
          <w:tab w:val="clear" w:pos="720"/>
          <w:tab w:val="clear" w:pos="1080"/>
          <w:tab w:val="clear" w:pos="1440"/>
        </w:tabs>
        <w:ind w:left="0" w:firstLine="0"/>
      </w:pPr>
    </w:p>
    <w:p w14:paraId="506AE05A"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14:paraId="2F2DA9F3"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14:paraId="05DD8D2C" w14:textId="77777777" w:rsidR="002D34C6" w:rsidRPr="00504E38" w:rsidRDefault="002D34C6" w:rsidP="002D34C6">
      <w:pPr>
        <w:rPr>
          <w:szCs w:val="24"/>
        </w:rPr>
      </w:pPr>
    </w:p>
    <w:p w14:paraId="1F7D85D0" w14:textId="77777777"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14:paraId="3B7B3A6C"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2D833236" w14:textId="77777777"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tcPr>
          <w:p w14:paraId="1D2A1D8F"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73BCA58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272811A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tcPr>
          <w:p w14:paraId="473AF2A3"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14:paraId="6F57F425" w14:textId="77777777"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017D0799"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tcPr>
          <w:p w14:paraId="34991B33"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tcPr>
          <w:p w14:paraId="70B54A3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5ED31C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279A8E75"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14:paraId="4BA16EED"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tcPr>
          <w:p w14:paraId="1C3E20E3"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tcPr>
          <w:p w14:paraId="1680583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tcPr>
          <w:p w14:paraId="54C609B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C6F2DA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tcPr>
          <w:p w14:paraId="60377C1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14:paraId="0B2966BF" w14:textId="77777777" w:rsidR="002D34C6" w:rsidRPr="00504E38" w:rsidRDefault="002D34C6" w:rsidP="002D34C6">
      <w:pPr>
        <w:rPr>
          <w:szCs w:val="24"/>
        </w:rPr>
      </w:pPr>
      <w:r w:rsidRPr="00504E38">
        <w:rPr>
          <w:szCs w:val="24"/>
        </w:rPr>
        <w:t xml:space="preserve">   </w:t>
      </w:r>
    </w:p>
    <w:p w14:paraId="4E576F66" w14:textId="77777777" w:rsidR="002D34C6" w:rsidRPr="00504E38" w:rsidRDefault="002D34C6" w:rsidP="002D34C6">
      <w:pPr>
        <w:rPr>
          <w:szCs w:val="24"/>
        </w:rPr>
      </w:pPr>
    </w:p>
    <w:p w14:paraId="0B5976DF"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14:paraId="02320230" w14:textId="77777777"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14:paraId="538A8F41" w14:textId="77777777" w:rsidR="001B7F1B" w:rsidRDefault="001B7F1B" w:rsidP="003C48A7">
      <w:pPr>
        <w:pStyle w:val="BodyTextIndent2"/>
        <w:tabs>
          <w:tab w:val="clear" w:pos="360"/>
          <w:tab w:val="clear" w:pos="720"/>
          <w:tab w:val="clear" w:pos="1080"/>
          <w:tab w:val="clear" w:pos="1440"/>
        </w:tabs>
        <w:ind w:left="0" w:firstLine="0"/>
      </w:pPr>
    </w:p>
    <w:p w14:paraId="05A683B7" w14:textId="77777777"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14:paraId="752F7BF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6017B874" w14:textId="77777777"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tcPr>
          <w:p w14:paraId="090C2418"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tcPr>
          <w:p w14:paraId="31D15A0D"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tcPr>
          <w:p w14:paraId="47787A71"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tcPr>
          <w:p w14:paraId="73FE1318"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14:paraId="5723DB4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39B2F969" w14:textId="77777777"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tcPr>
          <w:p w14:paraId="22170CC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tcPr>
          <w:p w14:paraId="695234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1A6261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E10D76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DF4587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15A0760F" w14:textId="77777777"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tcPr>
          <w:p w14:paraId="47DDDE90"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tcPr>
          <w:p w14:paraId="25B00E3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E1ED80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30537D2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339E21A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F3BD20" w14:textId="77777777"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tcPr>
          <w:p w14:paraId="2EAB6F49"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tcPr>
          <w:p w14:paraId="01D9045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7D880F49"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7BF5EA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3A1F33B"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47EC5DC"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tcPr>
          <w:p w14:paraId="1E7964DC"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21F20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F3DA3E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2AC64716"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6791A1FD"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CE8EA" w14:textId="77777777"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tcPr>
          <w:p w14:paraId="6F80219C" w14:textId="77777777"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21965E40"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20AA8B67"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49B2B33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3CBEFD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5900476B" w14:textId="77777777" w:rsidR="002D34C6" w:rsidRPr="008A56A7" w:rsidRDefault="002D34C6" w:rsidP="002D34C6">
            <w:pPr>
              <w:rPr>
                <w:rFonts w:ascii="Times New Roman" w:hAnsi="Times New Roman"/>
                <w:szCs w:val="24"/>
              </w:rPr>
            </w:pPr>
            <w:r w:rsidRPr="008A56A7">
              <w:rPr>
                <w:rFonts w:ascii="Times New Roman" w:hAnsi="Times New Roman"/>
                <w:bCs/>
                <w:szCs w:val="24"/>
              </w:rPr>
              <w:lastRenderedPageBreak/>
              <w:t>Limit or extend debate</w:t>
            </w:r>
          </w:p>
        </w:tc>
        <w:tc>
          <w:tcPr>
            <w:tcW w:w="3317" w:type="dxa"/>
            <w:tcBorders>
              <w:top w:val="outset" w:sz="6" w:space="0" w:color="auto"/>
              <w:left w:val="outset" w:sz="6" w:space="0" w:color="auto"/>
              <w:bottom w:val="outset" w:sz="6" w:space="0" w:color="auto"/>
              <w:right w:val="outset" w:sz="6" w:space="0" w:color="auto"/>
            </w:tcBorders>
            <w:vAlign w:val="center"/>
          </w:tcPr>
          <w:p w14:paraId="7AC0ABE9" w14:textId="77777777"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4C8FF3E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98C618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29870B0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5E3F8C25"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0604C927" w14:textId="77777777" w:rsidR="002D34C6" w:rsidRPr="008A56A7" w:rsidRDefault="002D34C6" w:rsidP="002D34C6">
            <w:pPr>
              <w:rPr>
                <w:rFonts w:ascii="Times New Roman" w:hAnsi="Times New Roman"/>
                <w:szCs w:val="24"/>
              </w:rPr>
            </w:pPr>
            <w:r w:rsidRPr="008A56A7">
              <w:rPr>
                <w:rFonts w:ascii="Times New Roman" w:hAnsi="Times New Roman"/>
                <w:bCs/>
                <w:szCs w:val="24"/>
              </w:rPr>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tcPr>
          <w:p w14:paraId="00A58A0E"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tcPr>
          <w:p w14:paraId="69ADE6F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4F83890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042D7073"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087FE3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6F05343" w14:textId="77777777"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tcPr>
          <w:p w14:paraId="0CB719CB"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14:paraId="67653C2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31C1F2A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78877B0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41751BF1"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C300D7E" w14:textId="77777777"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tcPr>
          <w:p w14:paraId="5A829D9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tcPr>
          <w:p w14:paraId="5FE4E18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6AABF36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61A63CBD"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DFE55CE"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4BDBB00" w14:textId="77777777"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tcPr>
          <w:p w14:paraId="3DBBCFA8"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tcPr>
          <w:p w14:paraId="691A460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2FFC9CB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0915A241"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4E356394"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412E9089" w14:textId="77777777"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tcPr>
          <w:p w14:paraId="326BA34C"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tcPr>
          <w:p w14:paraId="6664780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375E2B3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32ADBCE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44F870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13A074B" w14:textId="77777777"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tcPr>
          <w:p w14:paraId="5A36C2FA" w14:textId="77777777"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tcPr>
          <w:p w14:paraId="01E2DF0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14:paraId="779363E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tcPr>
          <w:p w14:paraId="6C6BF2D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07E39F2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tcPr>
          <w:p w14:paraId="79FD0E68" w14:textId="77777777"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tcPr>
          <w:p w14:paraId="7C1EA251"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14:paraId="3E45E50D"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tcPr>
          <w:p w14:paraId="1A7105A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tcPr>
          <w:p w14:paraId="7CF2C10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14:paraId="425C8563" w14:textId="77777777"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14:paraId="7275FCFB" w14:textId="77777777" w:rsidR="00CE44C0" w:rsidRPr="00504E38" w:rsidRDefault="00CE44C0" w:rsidP="002D34C6">
      <w:pPr>
        <w:jc w:val="both"/>
        <w:rPr>
          <w:szCs w:val="24"/>
        </w:rPr>
      </w:pPr>
    </w:p>
    <w:p w14:paraId="3377171B"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14:paraId="7ABE2C44" w14:textId="77777777" w:rsidR="002D34C6" w:rsidRPr="003C48A7" w:rsidRDefault="002D34C6" w:rsidP="002D34C6">
      <w:pPr>
        <w:rPr>
          <w:rFonts w:ascii="Times New Roman" w:hAnsi="Times New Roman"/>
        </w:rPr>
      </w:pPr>
    </w:p>
    <w:p w14:paraId="6CB51527" w14:textId="77777777" w:rsidR="002D34C6" w:rsidRPr="003C48A7" w:rsidRDefault="002D34C6" w:rsidP="002D34C6">
      <w:pPr>
        <w:jc w:val="both"/>
        <w:rPr>
          <w:rFonts w:ascii="Times New Roman" w:hAnsi="Times New Roman"/>
        </w:rPr>
      </w:pPr>
      <w:r w:rsidRPr="008A56A7">
        <w:rPr>
          <w:rFonts w:ascii="Times New Roman" w:hAnsi="Times New Roman"/>
          <w:b/>
        </w:rPr>
        <w:t>Table:</w:t>
      </w:r>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14:paraId="79F95B19"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14:paraId="6E28B781" w14:textId="77777777"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14:paraId="2B14BF95" w14:textId="77777777" w:rsidR="002D34C6" w:rsidRPr="003C48A7" w:rsidRDefault="002D34C6" w:rsidP="002D34C6">
      <w:pPr>
        <w:jc w:val="both"/>
        <w:rPr>
          <w:rFonts w:ascii="Times New Roman" w:hAnsi="Times New Roman"/>
        </w:rPr>
      </w:pPr>
    </w:p>
    <w:p w14:paraId="56068A60" w14:textId="77777777" w:rsidR="002D34C6" w:rsidRPr="008A56A7" w:rsidRDefault="002D34C6" w:rsidP="002D34C6">
      <w:pPr>
        <w:jc w:val="both"/>
        <w:rPr>
          <w:rFonts w:ascii="Times New Roman" w:hAnsi="Times New Roman"/>
          <w:b/>
        </w:rPr>
      </w:pPr>
      <w:r w:rsidRPr="008A56A7">
        <w:rPr>
          <w:rFonts w:ascii="Times New Roman" w:hAnsi="Times New Roman"/>
          <w:b/>
        </w:rPr>
        <w:t>Limit/Extend debate:</w:t>
      </w:r>
    </w:p>
    <w:p w14:paraId="53F75725" w14:textId="77777777"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52D71137" w14:textId="77777777" w:rsidR="002D34C6" w:rsidRPr="003C48A7" w:rsidRDefault="002D34C6" w:rsidP="002D34C6">
      <w:pPr>
        <w:jc w:val="both"/>
        <w:rPr>
          <w:rFonts w:ascii="Times New Roman" w:hAnsi="Times New Roman"/>
        </w:rPr>
      </w:pPr>
    </w:p>
    <w:p w14:paraId="1FBC3E9A" w14:textId="7D31906F" w:rsidR="002D34C6" w:rsidRPr="003C48A7" w:rsidRDefault="002D34C6" w:rsidP="002D34C6">
      <w:pPr>
        <w:jc w:val="both"/>
        <w:rPr>
          <w:rFonts w:ascii="Times New Roman" w:hAnsi="Times New Roman"/>
        </w:rPr>
      </w:pPr>
      <w:r w:rsidRPr="008A56A7">
        <w:rPr>
          <w:rFonts w:ascii="Times New Roman" w:hAnsi="Times New Roman"/>
          <w:b/>
        </w:rPr>
        <w:lastRenderedPageBreak/>
        <w:t>Refer:</w:t>
      </w:r>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t>
      </w:r>
      <w:r w:rsidR="0053024D">
        <w:rPr>
          <w:rFonts w:ascii="Times New Roman" w:hAnsi="Times New Roman"/>
        </w:rPr>
        <w:t xml:space="preserve">sub group, </w:t>
      </w:r>
      <w:r w:rsidRPr="003C48A7">
        <w:rPr>
          <w:rFonts w:ascii="Times New Roman" w:hAnsi="Times New Roman"/>
        </w:rPr>
        <w:t xml:space="preserve">working group or task force of the subcommittee, or request review by any other TAC Subcommittee.  If adopted, this motion requires the Chair to take this action per the direction of the motion.  </w:t>
      </w:r>
    </w:p>
    <w:p w14:paraId="13BA68B3"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14:paraId="714F4AD4"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14:paraId="09F6A2E0" w14:textId="77777777" w:rsidR="002D34C6" w:rsidRPr="003C48A7" w:rsidRDefault="002D34C6" w:rsidP="002D34C6">
      <w:pPr>
        <w:jc w:val="both"/>
        <w:rPr>
          <w:rFonts w:ascii="Times New Roman" w:hAnsi="Times New Roman"/>
        </w:rPr>
      </w:pPr>
      <w:r w:rsidRPr="003C48A7">
        <w:rPr>
          <w:rFonts w:ascii="Times New Roman" w:hAnsi="Times New Roman"/>
        </w:rPr>
        <w:t xml:space="preserve">  </w:t>
      </w:r>
    </w:p>
    <w:p w14:paraId="55D32897" w14:textId="77777777" w:rsidR="002D34C6" w:rsidRPr="003C48A7" w:rsidRDefault="002D34C6" w:rsidP="002D34C6">
      <w:pPr>
        <w:jc w:val="both"/>
        <w:rPr>
          <w:rFonts w:ascii="Times New Roman" w:hAnsi="Times New Roman"/>
        </w:rPr>
      </w:pPr>
      <w:r w:rsidRPr="008A56A7">
        <w:rPr>
          <w:rFonts w:ascii="Times New Roman" w:hAnsi="Times New Roman"/>
          <w:b/>
        </w:rPr>
        <w:t>Amend:</w:t>
      </w:r>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14:paraId="20C9120F"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14:paraId="5CC67DD3" w14:textId="77777777"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45D5E038" w14:textId="77777777" w:rsidR="002D34C6" w:rsidRPr="003C48A7" w:rsidRDefault="002D34C6" w:rsidP="002D34C6">
      <w:pPr>
        <w:jc w:val="both"/>
        <w:rPr>
          <w:rFonts w:ascii="Times New Roman" w:hAnsi="Times New Roman"/>
        </w:rPr>
      </w:pPr>
    </w:p>
    <w:p w14:paraId="390792A5" w14:textId="77777777" w:rsidR="002D34C6" w:rsidRPr="008A56A7" w:rsidRDefault="002D34C6" w:rsidP="002D34C6">
      <w:pPr>
        <w:jc w:val="both"/>
        <w:rPr>
          <w:rFonts w:ascii="Times New Roman" w:hAnsi="Times New Roman"/>
          <w:b/>
        </w:rPr>
      </w:pPr>
      <w:r w:rsidRPr="008A56A7">
        <w:rPr>
          <w:rFonts w:ascii="Times New Roman" w:hAnsi="Times New Roman"/>
          <w:b/>
        </w:rPr>
        <w:t>Withdraw:</w:t>
      </w:r>
    </w:p>
    <w:p w14:paraId="729196A9"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14:paraId="564DBF9D" w14:textId="77777777" w:rsidR="002D34C6" w:rsidRPr="003C48A7" w:rsidRDefault="002D34C6" w:rsidP="002D34C6">
      <w:pPr>
        <w:jc w:val="both"/>
        <w:rPr>
          <w:rFonts w:ascii="Times New Roman" w:hAnsi="Times New Roman"/>
        </w:rPr>
      </w:pPr>
    </w:p>
    <w:p w14:paraId="7FBCCB5D" w14:textId="77777777" w:rsidR="002D34C6" w:rsidRPr="008A56A7" w:rsidRDefault="002D34C6" w:rsidP="002D34C6">
      <w:pPr>
        <w:jc w:val="both"/>
        <w:rPr>
          <w:rFonts w:ascii="Times New Roman" w:hAnsi="Times New Roman"/>
          <w:b/>
        </w:rPr>
      </w:pPr>
      <w:r w:rsidRPr="008A56A7">
        <w:rPr>
          <w:rFonts w:ascii="Times New Roman" w:hAnsi="Times New Roman"/>
          <w:b/>
        </w:rPr>
        <w:t>Reconsider:</w:t>
      </w:r>
    </w:p>
    <w:p w14:paraId="08D2AD1E" w14:textId="77777777"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multiple days shall </w:t>
      </w:r>
      <w:r w:rsidRPr="003C48A7">
        <w:rPr>
          <w:rFonts w:ascii="Times New Roman" w:hAnsi="Times New Roman"/>
        </w:rPr>
        <w:lastRenderedPageBreak/>
        <w:t>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14:paraId="154814F8" w14:textId="77777777" w:rsidR="002D34C6" w:rsidRPr="00504E38" w:rsidRDefault="002D34C6" w:rsidP="003C48A7">
      <w:pPr>
        <w:pStyle w:val="BodyTextIndent2"/>
        <w:jc w:val="center"/>
      </w:pPr>
    </w:p>
    <w:sectPr w:rsidR="002D34C6" w:rsidRPr="00504E38" w:rsidSect="007768EA">
      <w:headerReference w:type="default" r:id="rId9"/>
      <w:footerReference w:type="even" r:id="rId10"/>
      <w:footerReference w:type="default" r:id="rId11"/>
      <w:footerReference w:type="first" r:id="rId12"/>
      <w:type w:val="continuous"/>
      <w:pgSz w:w="12240" w:h="15840" w:code="1"/>
      <w:pgMar w:top="1440" w:right="1440" w:bottom="1440" w:left="1728"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97B4B" w14:textId="77777777" w:rsidR="00270884" w:rsidRDefault="00270884">
      <w:r>
        <w:separator/>
      </w:r>
    </w:p>
  </w:endnote>
  <w:endnote w:type="continuationSeparator" w:id="0">
    <w:p w14:paraId="51A2E42E" w14:textId="77777777" w:rsidR="00270884" w:rsidRDefault="00270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A4938" w14:textId="77777777" w:rsidR="002C2425" w:rsidRDefault="0079067B" w:rsidP="00A91503">
    <w:pPr>
      <w:pStyle w:val="Footer"/>
      <w:framePr w:wrap="around" w:vAnchor="text" w:hAnchor="margin" w:xAlign="right" w:y="1"/>
      <w:rPr>
        <w:rStyle w:val="PageNumber"/>
      </w:rPr>
    </w:pPr>
    <w:r>
      <w:rPr>
        <w:rStyle w:val="PageNumber"/>
      </w:rPr>
      <w:fldChar w:fldCharType="begin"/>
    </w:r>
    <w:r w:rsidR="002C2425">
      <w:rPr>
        <w:rStyle w:val="PageNumber"/>
      </w:rPr>
      <w:instrText xml:space="preserve">PAGE  </w:instrText>
    </w:r>
    <w:r>
      <w:rPr>
        <w:rStyle w:val="PageNumber"/>
      </w:rPr>
      <w:fldChar w:fldCharType="end"/>
    </w:r>
  </w:p>
  <w:p w14:paraId="6BD7BA30" w14:textId="77777777" w:rsidR="002C2425" w:rsidRDefault="002C2425" w:rsidP="00270C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5DD0C" w14:textId="77777777" w:rsidR="002C2425" w:rsidRDefault="002C2425" w:rsidP="00270C4E">
    <w:pPr>
      <w:pStyle w:val="Footer"/>
      <w:ind w:right="360"/>
      <w:rPr>
        <w:rFonts w:ascii="Times New Roman" w:hAnsi="Times New Roman"/>
        <w:sz w:val="20"/>
      </w:rPr>
    </w:pPr>
  </w:p>
  <w:p w14:paraId="09DDEAEE" w14:textId="4D9A7D5E" w:rsidR="002C2425" w:rsidRPr="007768EA" w:rsidRDefault="002C2425" w:rsidP="00270C4E">
    <w:pPr>
      <w:pStyle w:val="Footer"/>
      <w:ind w:right="360"/>
      <w:rPr>
        <w:rFonts w:ascii="Times New Roman" w:hAnsi="Times New Roman"/>
        <w:sz w:val="20"/>
      </w:rPr>
    </w:pPr>
    <w:r>
      <w:rPr>
        <w:rFonts w:ascii="Times New Roman" w:hAnsi="Times New Roman"/>
        <w:sz w:val="20"/>
      </w:rPr>
      <w:t>TAC Procedures</w:t>
    </w:r>
    <w:r>
      <w:rPr>
        <w:rFonts w:ascii="Times New Roman" w:hAnsi="Times New Roman"/>
        <w:sz w:val="20"/>
      </w:rPr>
      <w:tab/>
    </w:r>
    <w:r>
      <w:rPr>
        <w:rFonts w:ascii="Times New Roman" w:hAnsi="Times New Roman"/>
        <w:sz w:val="20"/>
      </w:rPr>
      <w:tab/>
      <w:t xml:space="preserve">Page </w:t>
    </w:r>
    <w:r w:rsidR="0079067B"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0079067B" w:rsidRPr="001B7F1B">
      <w:rPr>
        <w:rFonts w:ascii="Times New Roman" w:hAnsi="Times New Roman"/>
        <w:sz w:val="20"/>
      </w:rPr>
      <w:fldChar w:fldCharType="separate"/>
    </w:r>
    <w:r w:rsidR="002C4317">
      <w:rPr>
        <w:rFonts w:ascii="Times New Roman" w:hAnsi="Times New Roman"/>
        <w:noProof/>
        <w:sz w:val="20"/>
      </w:rPr>
      <w:t>3</w:t>
    </w:r>
    <w:r w:rsidR="0079067B"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D6F26" w14:textId="77777777" w:rsidR="002C2425" w:rsidRDefault="002C2425" w:rsidP="00270C4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3DE3F" w14:textId="77777777" w:rsidR="00270884" w:rsidRDefault="00270884">
      <w:r>
        <w:separator/>
      </w:r>
    </w:p>
  </w:footnote>
  <w:footnote w:type="continuationSeparator" w:id="0">
    <w:p w14:paraId="78E98F64" w14:textId="77777777" w:rsidR="00270884" w:rsidRDefault="00270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31F7B" w14:textId="77777777" w:rsidR="002C2425" w:rsidRDefault="002C2425">
    <w:pPr>
      <w:pStyle w:val="Header"/>
      <w:jc w:val="center"/>
      <w:rPr>
        <w:rFonts w:ascii="Century Schoolbook" w:hAnsi="Century Schoolbook"/>
        <w:b/>
        <w:sz w:val="22"/>
      </w:rPr>
    </w:pPr>
    <w:r>
      <w:rPr>
        <w:rFonts w:ascii="Century Schoolbook" w:hAnsi="Century Schoolbook"/>
        <w:b/>
        <w:sz w:val="22"/>
      </w:rPr>
      <w:t>ERCOT</w:t>
    </w:r>
  </w:p>
  <w:p w14:paraId="74AB75DE" w14:textId="77777777" w:rsidR="002C2425" w:rsidRDefault="002C2425">
    <w:pPr>
      <w:pStyle w:val="Header"/>
      <w:jc w:val="center"/>
      <w:rPr>
        <w:rFonts w:ascii="Century Schoolbook" w:hAnsi="Century Schoolbook"/>
        <w:b/>
        <w:sz w:val="22"/>
      </w:rPr>
    </w:pPr>
    <w:r>
      <w:rPr>
        <w:rFonts w:ascii="Century Schoolbook" w:hAnsi="Century Schoolbook"/>
        <w:b/>
        <w:sz w:val="22"/>
      </w:rPr>
      <w:t>Technical Advisory Committee Procedures</w:t>
    </w:r>
  </w:p>
  <w:p w14:paraId="70D5AAB9" w14:textId="77777777" w:rsidR="002C2425" w:rsidRDefault="002C2425">
    <w:pPr>
      <w:pStyle w:val="Header"/>
      <w:jc w:val="center"/>
      <w:rPr>
        <w:rFonts w:ascii="Century Schoolbook" w:hAnsi="Century Schoolbook"/>
        <w:b/>
        <w:sz w:val="22"/>
      </w:rPr>
    </w:pPr>
  </w:p>
  <w:p w14:paraId="50037CC2" w14:textId="77777777" w:rsidR="002C2425" w:rsidRDefault="002C2425">
    <w:pPr>
      <w:pStyle w:val="Header"/>
      <w:jc w:val="center"/>
      <w:rPr>
        <w:rFonts w:ascii="Century Schoolbook" w:hAnsi="Century Schoolbook"/>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15:restartNumberingAfterBreak="0">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D213A7E"/>
    <w:multiLevelType w:val="hybridMultilevel"/>
    <w:tmpl w:val="648CA40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10" w15:restartNumberingAfterBreak="0">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2" w15:restartNumberingAfterBreak="0">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2943037">
    <w:abstractNumId w:val="0"/>
  </w:num>
  <w:num w:numId="2" w16cid:durableId="458836910">
    <w:abstractNumId w:val="11"/>
  </w:num>
  <w:num w:numId="3" w16cid:durableId="786847611">
    <w:abstractNumId w:val="9"/>
  </w:num>
  <w:num w:numId="4" w16cid:durableId="446892065">
    <w:abstractNumId w:val="2"/>
  </w:num>
  <w:num w:numId="5" w16cid:durableId="1313099286">
    <w:abstractNumId w:val="10"/>
  </w:num>
  <w:num w:numId="6" w16cid:durableId="1923177100">
    <w:abstractNumId w:val="8"/>
  </w:num>
  <w:num w:numId="7" w16cid:durableId="139006625">
    <w:abstractNumId w:val="3"/>
  </w:num>
  <w:num w:numId="8" w16cid:durableId="7800177">
    <w:abstractNumId w:val="7"/>
  </w:num>
  <w:num w:numId="9" w16cid:durableId="49965789">
    <w:abstractNumId w:val="5"/>
  </w:num>
  <w:num w:numId="10" w16cid:durableId="1854225105">
    <w:abstractNumId w:val="13"/>
  </w:num>
  <w:num w:numId="11" w16cid:durableId="1930429494">
    <w:abstractNumId w:val="12"/>
  </w:num>
  <w:num w:numId="12" w16cid:durableId="1526747622">
    <w:abstractNumId w:val="1"/>
  </w:num>
  <w:num w:numId="13" w16cid:durableId="1719816955">
    <w:abstractNumId w:val="6"/>
  </w:num>
  <w:num w:numId="14" w16cid:durableId="79883679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F3C"/>
    <w:rsid w:val="000076FD"/>
    <w:rsid w:val="00011D0D"/>
    <w:rsid w:val="00020CD7"/>
    <w:rsid w:val="000215E2"/>
    <w:rsid w:val="00021BB5"/>
    <w:rsid w:val="000223A9"/>
    <w:rsid w:val="0002244B"/>
    <w:rsid w:val="000262B6"/>
    <w:rsid w:val="00026A91"/>
    <w:rsid w:val="00027537"/>
    <w:rsid w:val="00030DAE"/>
    <w:rsid w:val="0003289D"/>
    <w:rsid w:val="000366CB"/>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56FF"/>
    <w:rsid w:val="000979B3"/>
    <w:rsid w:val="000B0473"/>
    <w:rsid w:val="000B0FBA"/>
    <w:rsid w:val="000B1A6C"/>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2594E"/>
    <w:rsid w:val="0013137B"/>
    <w:rsid w:val="00135EF9"/>
    <w:rsid w:val="00141CEB"/>
    <w:rsid w:val="0014225D"/>
    <w:rsid w:val="00144509"/>
    <w:rsid w:val="00152AD0"/>
    <w:rsid w:val="0015416F"/>
    <w:rsid w:val="0015741F"/>
    <w:rsid w:val="00162F01"/>
    <w:rsid w:val="00171DA3"/>
    <w:rsid w:val="001756DE"/>
    <w:rsid w:val="0017786C"/>
    <w:rsid w:val="001821C7"/>
    <w:rsid w:val="00192402"/>
    <w:rsid w:val="00193ECA"/>
    <w:rsid w:val="001A6170"/>
    <w:rsid w:val="001A6B73"/>
    <w:rsid w:val="001B2847"/>
    <w:rsid w:val="001B345E"/>
    <w:rsid w:val="001B642B"/>
    <w:rsid w:val="001B7F1B"/>
    <w:rsid w:val="001C1376"/>
    <w:rsid w:val="001D7B2E"/>
    <w:rsid w:val="001E6AC0"/>
    <w:rsid w:val="001F0CC6"/>
    <w:rsid w:val="001F3EE1"/>
    <w:rsid w:val="002008BB"/>
    <w:rsid w:val="002104E2"/>
    <w:rsid w:val="00210D81"/>
    <w:rsid w:val="00212463"/>
    <w:rsid w:val="00216B72"/>
    <w:rsid w:val="0021763D"/>
    <w:rsid w:val="00217DA1"/>
    <w:rsid w:val="00222A09"/>
    <w:rsid w:val="00222A13"/>
    <w:rsid w:val="00227878"/>
    <w:rsid w:val="002327E6"/>
    <w:rsid w:val="0024380D"/>
    <w:rsid w:val="0024420F"/>
    <w:rsid w:val="00247296"/>
    <w:rsid w:val="00247EF0"/>
    <w:rsid w:val="00251BE1"/>
    <w:rsid w:val="0026344A"/>
    <w:rsid w:val="00270884"/>
    <w:rsid w:val="00270C4E"/>
    <w:rsid w:val="00272E94"/>
    <w:rsid w:val="00272F50"/>
    <w:rsid w:val="00290BD3"/>
    <w:rsid w:val="002925DF"/>
    <w:rsid w:val="002972A7"/>
    <w:rsid w:val="002A1694"/>
    <w:rsid w:val="002B10EC"/>
    <w:rsid w:val="002B49EB"/>
    <w:rsid w:val="002B4CEF"/>
    <w:rsid w:val="002C2425"/>
    <w:rsid w:val="002C4317"/>
    <w:rsid w:val="002C4BD2"/>
    <w:rsid w:val="002C513F"/>
    <w:rsid w:val="002D1B9E"/>
    <w:rsid w:val="002D1F3C"/>
    <w:rsid w:val="002D34C6"/>
    <w:rsid w:val="002D3B2B"/>
    <w:rsid w:val="002E0F26"/>
    <w:rsid w:val="002E0F5D"/>
    <w:rsid w:val="002E4E24"/>
    <w:rsid w:val="002E7A49"/>
    <w:rsid w:val="002F0EB4"/>
    <w:rsid w:val="003131D6"/>
    <w:rsid w:val="003161ED"/>
    <w:rsid w:val="00317C6B"/>
    <w:rsid w:val="0032415A"/>
    <w:rsid w:val="00327C7A"/>
    <w:rsid w:val="00330267"/>
    <w:rsid w:val="003325E3"/>
    <w:rsid w:val="00333A5B"/>
    <w:rsid w:val="00336113"/>
    <w:rsid w:val="0034042A"/>
    <w:rsid w:val="00341F62"/>
    <w:rsid w:val="00345B5D"/>
    <w:rsid w:val="00347D5F"/>
    <w:rsid w:val="0035502D"/>
    <w:rsid w:val="00362AF9"/>
    <w:rsid w:val="003659A1"/>
    <w:rsid w:val="00374C25"/>
    <w:rsid w:val="003901E0"/>
    <w:rsid w:val="00395148"/>
    <w:rsid w:val="00396FF8"/>
    <w:rsid w:val="003A0335"/>
    <w:rsid w:val="003A56AF"/>
    <w:rsid w:val="003B6B52"/>
    <w:rsid w:val="003C007B"/>
    <w:rsid w:val="003C186C"/>
    <w:rsid w:val="003C48A7"/>
    <w:rsid w:val="003D0B03"/>
    <w:rsid w:val="003D34EE"/>
    <w:rsid w:val="003D4C94"/>
    <w:rsid w:val="003E074D"/>
    <w:rsid w:val="003E1BF8"/>
    <w:rsid w:val="003E1EC1"/>
    <w:rsid w:val="003E2485"/>
    <w:rsid w:val="003E4F4A"/>
    <w:rsid w:val="003E501D"/>
    <w:rsid w:val="003E51EE"/>
    <w:rsid w:val="003E54F5"/>
    <w:rsid w:val="003F667B"/>
    <w:rsid w:val="003F6E1D"/>
    <w:rsid w:val="003F7DAC"/>
    <w:rsid w:val="004078CC"/>
    <w:rsid w:val="00410788"/>
    <w:rsid w:val="00412D93"/>
    <w:rsid w:val="00417D09"/>
    <w:rsid w:val="00420016"/>
    <w:rsid w:val="004203BC"/>
    <w:rsid w:val="00424F9A"/>
    <w:rsid w:val="00427A87"/>
    <w:rsid w:val="0043186A"/>
    <w:rsid w:val="00435162"/>
    <w:rsid w:val="00437310"/>
    <w:rsid w:val="00440569"/>
    <w:rsid w:val="00442E53"/>
    <w:rsid w:val="0044480B"/>
    <w:rsid w:val="00444D29"/>
    <w:rsid w:val="004469BB"/>
    <w:rsid w:val="0044770F"/>
    <w:rsid w:val="00451BED"/>
    <w:rsid w:val="004520D4"/>
    <w:rsid w:val="004807FE"/>
    <w:rsid w:val="004809C4"/>
    <w:rsid w:val="00482982"/>
    <w:rsid w:val="0049013F"/>
    <w:rsid w:val="00491AA0"/>
    <w:rsid w:val="00492F57"/>
    <w:rsid w:val="004A0D5A"/>
    <w:rsid w:val="004A3539"/>
    <w:rsid w:val="004A64DD"/>
    <w:rsid w:val="004B1C2F"/>
    <w:rsid w:val="004C1852"/>
    <w:rsid w:val="004C1AF5"/>
    <w:rsid w:val="004C580C"/>
    <w:rsid w:val="004D1B09"/>
    <w:rsid w:val="004E05A6"/>
    <w:rsid w:val="004E2C7E"/>
    <w:rsid w:val="0050033A"/>
    <w:rsid w:val="00504957"/>
    <w:rsid w:val="00504E38"/>
    <w:rsid w:val="0050604E"/>
    <w:rsid w:val="00510C0C"/>
    <w:rsid w:val="0051435F"/>
    <w:rsid w:val="00515500"/>
    <w:rsid w:val="00521AE2"/>
    <w:rsid w:val="00521B9B"/>
    <w:rsid w:val="00521CCC"/>
    <w:rsid w:val="005275D4"/>
    <w:rsid w:val="0053024D"/>
    <w:rsid w:val="00531101"/>
    <w:rsid w:val="00533261"/>
    <w:rsid w:val="005335AD"/>
    <w:rsid w:val="005356F8"/>
    <w:rsid w:val="00540D5E"/>
    <w:rsid w:val="00544D57"/>
    <w:rsid w:val="0054610A"/>
    <w:rsid w:val="00547E6A"/>
    <w:rsid w:val="0055568C"/>
    <w:rsid w:val="00557CA0"/>
    <w:rsid w:val="0056106F"/>
    <w:rsid w:val="00564B3F"/>
    <w:rsid w:val="00573C8C"/>
    <w:rsid w:val="0059374D"/>
    <w:rsid w:val="005946C4"/>
    <w:rsid w:val="005A518C"/>
    <w:rsid w:val="005A58A7"/>
    <w:rsid w:val="005A60C7"/>
    <w:rsid w:val="005A6737"/>
    <w:rsid w:val="005C1710"/>
    <w:rsid w:val="005C5548"/>
    <w:rsid w:val="005D31E9"/>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39D8"/>
    <w:rsid w:val="0064445B"/>
    <w:rsid w:val="00645814"/>
    <w:rsid w:val="00645AA3"/>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D5968"/>
    <w:rsid w:val="006E0780"/>
    <w:rsid w:val="006E4782"/>
    <w:rsid w:val="006F6C59"/>
    <w:rsid w:val="006F6D07"/>
    <w:rsid w:val="00703027"/>
    <w:rsid w:val="00704EF1"/>
    <w:rsid w:val="00706AE2"/>
    <w:rsid w:val="00706DD0"/>
    <w:rsid w:val="0071326B"/>
    <w:rsid w:val="00713564"/>
    <w:rsid w:val="00714C0E"/>
    <w:rsid w:val="00715BA3"/>
    <w:rsid w:val="00715F8D"/>
    <w:rsid w:val="00717267"/>
    <w:rsid w:val="00717751"/>
    <w:rsid w:val="00722040"/>
    <w:rsid w:val="007319E7"/>
    <w:rsid w:val="00735FE8"/>
    <w:rsid w:val="00740EB6"/>
    <w:rsid w:val="0075450E"/>
    <w:rsid w:val="00757F37"/>
    <w:rsid w:val="00760473"/>
    <w:rsid w:val="007638CC"/>
    <w:rsid w:val="0076499B"/>
    <w:rsid w:val="007674E4"/>
    <w:rsid w:val="007768EA"/>
    <w:rsid w:val="00780A1B"/>
    <w:rsid w:val="00780FD0"/>
    <w:rsid w:val="0079067B"/>
    <w:rsid w:val="007932F7"/>
    <w:rsid w:val="0079336B"/>
    <w:rsid w:val="00794C64"/>
    <w:rsid w:val="0079770C"/>
    <w:rsid w:val="007A5E30"/>
    <w:rsid w:val="007A6F25"/>
    <w:rsid w:val="007A78F0"/>
    <w:rsid w:val="007A7E13"/>
    <w:rsid w:val="007B2C17"/>
    <w:rsid w:val="007B42E8"/>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344AB"/>
    <w:rsid w:val="00845A42"/>
    <w:rsid w:val="00846831"/>
    <w:rsid w:val="00850D6A"/>
    <w:rsid w:val="00854E7E"/>
    <w:rsid w:val="00872BCB"/>
    <w:rsid w:val="008735DD"/>
    <w:rsid w:val="00877456"/>
    <w:rsid w:val="00880862"/>
    <w:rsid w:val="00890068"/>
    <w:rsid w:val="00893935"/>
    <w:rsid w:val="008A01DB"/>
    <w:rsid w:val="008A19C3"/>
    <w:rsid w:val="008A56A7"/>
    <w:rsid w:val="008B1987"/>
    <w:rsid w:val="008B218A"/>
    <w:rsid w:val="008B23C3"/>
    <w:rsid w:val="008D3057"/>
    <w:rsid w:val="008E23B4"/>
    <w:rsid w:val="00900E51"/>
    <w:rsid w:val="009151EF"/>
    <w:rsid w:val="00921CD8"/>
    <w:rsid w:val="00930B69"/>
    <w:rsid w:val="00932D3C"/>
    <w:rsid w:val="00945257"/>
    <w:rsid w:val="009458A1"/>
    <w:rsid w:val="00953A6A"/>
    <w:rsid w:val="00953C5B"/>
    <w:rsid w:val="00962652"/>
    <w:rsid w:val="00964533"/>
    <w:rsid w:val="00970146"/>
    <w:rsid w:val="00980894"/>
    <w:rsid w:val="00986FB9"/>
    <w:rsid w:val="009873E7"/>
    <w:rsid w:val="00992C92"/>
    <w:rsid w:val="009A008B"/>
    <w:rsid w:val="009A2636"/>
    <w:rsid w:val="009A4683"/>
    <w:rsid w:val="009A5FDC"/>
    <w:rsid w:val="009B01BF"/>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06D2"/>
    <w:rsid w:val="00A36D8B"/>
    <w:rsid w:val="00A459A3"/>
    <w:rsid w:val="00A542CE"/>
    <w:rsid w:val="00A57844"/>
    <w:rsid w:val="00A6038B"/>
    <w:rsid w:val="00A63B7E"/>
    <w:rsid w:val="00A77A0B"/>
    <w:rsid w:val="00A84102"/>
    <w:rsid w:val="00A87E47"/>
    <w:rsid w:val="00A90CF7"/>
    <w:rsid w:val="00A91503"/>
    <w:rsid w:val="00A92FB2"/>
    <w:rsid w:val="00A93ACE"/>
    <w:rsid w:val="00A94E9B"/>
    <w:rsid w:val="00A95523"/>
    <w:rsid w:val="00AB28AA"/>
    <w:rsid w:val="00AB7513"/>
    <w:rsid w:val="00AC380B"/>
    <w:rsid w:val="00AC7B24"/>
    <w:rsid w:val="00AD43B2"/>
    <w:rsid w:val="00AE08E3"/>
    <w:rsid w:val="00AE2FFF"/>
    <w:rsid w:val="00AE3873"/>
    <w:rsid w:val="00AE4F1D"/>
    <w:rsid w:val="00AF0328"/>
    <w:rsid w:val="00AF07A5"/>
    <w:rsid w:val="00AF4052"/>
    <w:rsid w:val="00AF7DB5"/>
    <w:rsid w:val="00B003E6"/>
    <w:rsid w:val="00B02F6A"/>
    <w:rsid w:val="00B03646"/>
    <w:rsid w:val="00B17667"/>
    <w:rsid w:val="00B21A38"/>
    <w:rsid w:val="00B21F10"/>
    <w:rsid w:val="00B30475"/>
    <w:rsid w:val="00B33FEB"/>
    <w:rsid w:val="00B34456"/>
    <w:rsid w:val="00B35AF7"/>
    <w:rsid w:val="00B405C1"/>
    <w:rsid w:val="00B47F12"/>
    <w:rsid w:val="00B50178"/>
    <w:rsid w:val="00B519A8"/>
    <w:rsid w:val="00B527C9"/>
    <w:rsid w:val="00B61955"/>
    <w:rsid w:val="00B70293"/>
    <w:rsid w:val="00B715E0"/>
    <w:rsid w:val="00B741C6"/>
    <w:rsid w:val="00B7502F"/>
    <w:rsid w:val="00B76408"/>
    <w:rsid w:val="00B77874"/>
    <w:rsid w:val="00B8323F"/>
    <w:rsid w:val="00B834C0"/>
    <w:rsid w:val="00BA15F0"/>
    <w:rsid w:val="00BA1885"/>
    <w:rsid w:val="00BA2B35"/>
    <w:rsid w:val="00BA2D7D"/>
    <w:rsid w:val="00BA49F9"/>
    <w:rsid w:val="00BA4ED4"/>
    <w:rsid w:val="00BA7F80"/>
    <w:rsid w:val="00BB48D5"/>
    <w:rsid w:val="00BB7358"/>
    <w:rsid w:val="00BC001E"/>
    <w:rsid w:val="00BC12ED"/>
    <w:rsid w:val="00BC2BE2"/>
    <w:rsid w:val="00BC67D4"/>
    <w:rsid w:val="00BD0C8A"/>
    <w:rsid w:val="00BE1FDD"/>
    <w:rsid w:val="00BE6567"/>
    <w:rsid w:val="00BF0F3B"/>
    <w:rsid w:val="00BF2282"/>
    <w:rsid w:val="00C0237F"/>
    <w:rsid w:val="00C04E4A"/>
    <w:rsid w:val="00C05D2B"/>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71DF5"/>
    <w:rsid w:val="00C80B1F"/>
    <w:rsid w:val="00C81602"/>
    <w:rsid w:val="00C81CEC"/>
    <w:rsid w:val="00C85094"/>
    <w:rsid w:val="00C86238"/>
    <w:rsid w:val="00C86C53"/>
    <w:rsid w:val="00CA0A6A"/>
    <w:rsid w:val="00CA3044"/>
    <w:rsid w:val="00CA4475"/>
    <w:rsid w:val="00CA4B34"/>
    <w:rsid w:val="00CA4E2C"/>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30E1"/>
    <w:rsid w:val="00D64B04"/>
    <w:rsid w:val="00D65AD4"/>
    <w:rsid w:val="00D70C20"/>
    <w:rsid w:val="00D70D21"/>
    <w:rsid w:val="00D70DBE"/>
    <w:rsid w:val="00D72D86"/>
    <w:rsid w:val="00D74783"/>
    <w:rsid w:val="00D7621E"/>
    <w:rsid w:val="00D77162"/>
    <w:rsid w:val="00D772AC"/>
    <w:rsid w:val="00D81876"/>
    <w:rsid w:val="00D81C9B"/>
    <w:rsid w:val="00D81FD3"/>
    <w:rsid w:val="00D86D85"/>
    <w:rsid w:val="00D8723F"/>
    <w:rsid w:val="00D94FBD"/>
    <w:rsid w:val="00D978E9"/>
    <w:rsid w:val="00DA2EE6"/>
    <w:rsid w:val="00DA34C0"/>
    <w:rsid w:val="00DB3C59"/>
    <w:rsid w:val="00DC3662"/>
    <w:rsid w:val="00DC5C45"/>
    <w:rsid w:val="00DC61CE"/>
    <w:rsid w:val="00DD397A"/>
    <w:rsid w:val="00DD5820"/>
    <w:rsid w:val="00DE0968"/>
    <w:rsid w:val="00DE1DB1"/>
    <w:rsid w:val="00DE4923"/>
    <w:rsid w:val="00DE4CEC"/>
    <w:rsid w:val="00DF1950"/>
    <w:rsid w:val="00DF1C29"/>
    <w:rsid w:val="00DF242F"/>
    <w:rsid w:val="00E0007B"/>
    <w:rsid w:val="00E03297"/>
    <w:rsid w:val="00E062D8"/>
    <w:rsid w:val="00E117EE"/>
    <w:rsid w:val="00E1400F"/>
    <w:rsid w:val="00E14C00"/>
    <w:rsid w:val="00E17CB1"/>
    <w:rsid w:val="00E279E3"/>
    <w:rsid w:val="00E33911"/>
    <w:rsid w:val="00E4154E"/>
    <w:rsid w:val="00E41852"/>
    <w:rsid w:val="00E41F75"/>
    <w:rsid w:val="00E425B0"/>
    <w:rsid w:val="00E42EF9"/>
    <w:rsid w:val="00E43CB4"/>
    <w:rsid w:val="00E4787B"/>
    <w:rsid w:val="00E53DA1"/>
    <w:rsid w:val="00E546CD"/>
    <w:rsid w:val="00E54853"/>
    <w:rsid w:val="00E5662B"/>
    <w:rsid w:val="00E70E6E"/>
    <w:rsid w:val="00E77E94"/>
    <w:rsid w:val="00E8164A"/>
    <w:rsid w:val="00E81F3A"/>
    <w:rsid w:val="00E84841"/>
    <w:rsid w:val="00E868E4"/>
    <w:rsid w:val="00E87FC1"/>
    <w:rsid w:val="00E95F10"/>
    <w:rsid w:val="00EA676D"/>
    <w:rsid w:val="00EA7469"/>
    <w:rsid w:val="00EA74A3"/>
    <w:rsid w:val="00EB20BC"/>
    <w:rsid w:val="00EB521F"/>
    <w:rsid w:val="00EC19B0"/>
    <w:rsid w:val="00EC50E2"/>
    <w:rsid w:val="00ED01ED"/>
    <w:rsid w:val="00ED6AEA"/>
    <w:rsid w:val="00EE0437"/>
    <w:rsid w:val="00EE12CA"/>
    <w:rsid w:val="00EE2D29"/>
    <w:rsid w:val="00EE4972"/>
    <w:rsid w:val="00EE6273"/>
    <w:rsid w:val="00EE7F4B"/>
    <w:rsid w:val="00EF39C5"/>
    <w:rsid w:val="00F10BEF"/>
    <w:rsid w:val="00F118D3"/>
    <w:rsid w:val="00F12FE8"/>
    <w:rsid w:val="00F15AE5"/>
    <w:rsid w:val="00F162E5"/>
    <w:rsid w:val="00F206B7"/>
    <w:rsid w:val="00F208A4"/>
    <w:rsid w:val="00F3088E"/>
    <w:rsid w:val="00F372E7"/>
    <w:rsid w:val="00F441F6"/>
    <w:rsid w:val="00F53029"/>
    <w:rsid w:val="00F54499"/>
    <w:rsid w:val="00F54E3B"/>
    <w:rsid w:val="00F55CC8"/>
    <w:rsid w:val="00F61243"/>
    <w:rsid w:val="00F62067"/>
    <w:rsid w:val="00F64F99"/>
    <w:rsid w:val="00F70A6D"/>
    <w:rsid w:val="00F7162C"/>
    <w:rsid w:val="00F71F45"/>
    <w:rsid w:val="00F736D4"/>
    <w:rsid w:val="00F73AB6"/>
    <w:rsid w:val="00F80FCA"/>
    <w:rsid w:val="00F83CC0"/>
    <w:rsid w:val="00F90C9D"/>
    <w:rsid w:val="00F9336C"/>
    <w:rsid w:val="00F95DBA"/>
    <w:rsid w:val="00FA2029"/>
    <w:rsid w:val="00FA5251"/>
    <w:rsid w:val="00FB1A5A"/>
    <w:rsid w:val="00FB1A68"/>
    <w:rsid w:val="00FB26B1"/>
    <w:rsid w:val="00FB34C9"/>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90B6B"/>
  <w15:docId w15:val="{E9E5EBA6-9717-41F7-8C4F-E930166D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rsid w:val="005946C4"/>
    <w:rPr>
      <w:sz w:val="16"/>
      <w:szCs w:val="16"/>
    </w:rPr>
  </w:style>
  <w:style w:type="paragraph" w:styleId="CommentText">
    <w:name w:val="annotation text"/>
    <w:basedOn w:val="Normal"/>
    <w:rsid w:val="005946C4"/>
    <w:rPr>
      <w:sz w:val="20"/>
    </w:rPr>
  </w:style>
  <w:style w:type="paragraph" w:styleId="CommentSubject">
    <w:name w:val="annotation subject"/>
    <w:basedOn w:val="CommentText"/>
    <w:next w:val="CommentText"/>
    <w:rsid w:val="005946C4"/>
    <w:rPr>
      <w:b/>
      <w:bCs/>
    </w:rPr>
  </w:style>
  <w:style w:type="paragraph" w:styleId="Revision">
    <w:name w:val="Revision"/>
    <w:hidden/>
    <w:rsid w:val="00504E38"/>
    <w:rPr>
      <w:rFonts w:ascii="Dutch SWA" w:hAnsi="Dutch SWA"/>
      <w:sz w:val="24"/>
    </w:rPr>
  </w:style>
  <w:style w:type="paragraph" w:styleId="ListParagraph">
    <w:name w:val="List Paragraph"/>
    <w:basedOn w:val="Normal"/>
    <w:qFormat/>
    <w:rsid w:val="007B42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807283006">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visionRequest@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visionRequest@ercot.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5519</Words>
  <Characters>31463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Electric Reliability Council of Texas Inc.</Company>
  <LinksUpToDate>false</LinksUpToDate>
  <CharactersWithSpaces>36909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ERCOT</cp:lastModifiedBy>
  <cp:revision>2</cp:revision>
  <cp:lastPrinted>2013-01-30T14:55:00Z</cp:lastPrinted>
  <dcterms:created xsi:type="dcterms:W3CDTF">2025-10-15T15:58:00Z</dcterms:created>
  <dcterms:modified xsi:type="dcterms:W3CDTF">2025-10-15T15:58:00Z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abfd6afc-ac01-416e-b990-58748cfefa05</vt:lpwstr>
  </property>
  <property fmtid="{D5CDD505-2E9C-101B-9397-08002B2CF9AE}" pid="3" name="bjSaver">
    <vt:lpwstr>mpzWD1F+4ERs70FlsqAukwrSLACAgJSc</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y fmtid="{D5CDD505-2E9C-101B-9397-08002B2CF9AE}" pid="7" name="MSIP_Label_7084cbda-52b8-46fb-a7b7-cb5bd465ed85_Enabled">
    <vt:lpwstr>true</vt:lpwstr>
  </property>
  <property fmtid="{D5CDD505-2E9C-101B-9397-08002B2CF9AE}" pid="8" name="MSIP_Label_7084cbda-52b8-46fb-a7b7-cb5bd465ed85_SetDate">
    <vt:lpwstr>2025-10-15T15:38:01Z</vt:lpwstr>
  </property>
  <property fmtid="{D5CDD505-2E9C-101B-9397-08002B2CF9AE}" pid="9" name="MSIP_Label_7084cbda-52b8-46fb-a7b7-cb5bd465ed85_Method">
    <vt:lpwstr>Standard</vt:lpwstr>
  </property>
  <property fmtid="{D5CDD505-2E9C-101B-9397-08002B2CF9AE}" pid="10" name="MSIP_Label_7084cbda-52b8-46fb-a7b7-cb5bd465ed85_Name">
    <vt:lpwstr>Internal</vt:lpwstr>
  </property>
  <property fmtid="{D5CDD505-2E9C-101B-9397-08002B2CF9AE}" pid="11" name="MSIP_Label_7084cbda-52b8-46fb-a7b7-cb5bd465ed85_SiteId">
    <vt:lpwstr>0afb747d-bff7-4596-a9fc-950ef9e0ec45</vt:lpwstr>
  </property>
  <property fmtid="{D5CDD505-2E9C-101B-9397-08002B2CF9AE}" pid="12" name="MSIP_Label_7084cbda-52b8-46fb-a7b7-cb5bd465ed85_ActionId">
    <vt:lpwstr>f5e66cf7-b8dd-4e45-b986-42a702ac3d3d</vt:lpwstr>
  </property>
  <property fmtid="{D5CDD505-2E9C-101B-9397-08002B2CF9AE}" pid="13" name="MSIP_Label_7084cbda-52b8-46fb-a7b7-cb5bd465ed85_ContentBits">
    <vt:lpwstr>0</vt:lpwstr>
  </property>
  <property fmtid="{D5CDD505-2E9C-101B-9397-08002B2CF9AE}" pid="14" name="MSIP_Label_7084cbda-52b8-46fb-a7b7-cb5bd465ed85_Tag">
    <vt:lpwstr>10, 3, 0, 1</vt:lpwstr>
  </property>
</Properties>
</file>